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F95C22" w14:textId="77777777" w:rsidR="0021039E" w:rsidRDefault="0021039E" w:rsidP="0021039E">
      <w:pPr>
        <w:pStyle w:val="NadpisVZ1"/>
        <w:numPr>
          <w:ilvl w:val="0"/>
          <w:numId w:val="0"/>
        </w:numPr>
      </w:pPr>
      <w:bookmarkStart w:id="0" w:name="_Toc334537432"/>
      <w:r w:rsidRPr="00220703">
        <w:t>Příloha č. 3</w:t>
      </w:r>
      <w:r w:rsidR="00D27496">
        <w:t>b</w:t>
      </w:r>
      <w:r w:rsidR="00A43091">
        <w:t xml:space="preserve"> KN</w:t>
      </w:r>
      <w:r w:rsidRPr="00220703">
        <w:t xml:space="preserve"> Zadávací dokumentace:</w:t>
      </w:r>
      <w:r w:rsidR="005E1885" w:rsidRPr="00F87FD0">
        <w:t xml:space="preserve"> </w:t>
      </w:r>
      <w:bookmarkEnd w:id="0"/>
    </w:p>
    <w:p w14:paraId="39504F35" w14:textId="77777777" w:rsidR="005E1885" w:rsidRPr="00F87FD0" w:rsidRDefault="0093037A" w:rsidP="0021039E">
      <w:pPr>
        <w:pStyle w:val="NadpisVZ1"/>
        <w:numPr>
          <w:ilvl w:val="0"/>
          <w:numId w:val="0"/>
        </w:numPr>
      </w:pPr>
      <w:r w:rsidRPr="0006334C">
        <w:t>Návrh Kupní smlouvy na dodávku spotřebního materiálu a zajištění servisu přístrojů</w:t>
      </w:r>
    </w:p>
    <w:p w14:paraId="58FB6956" w14:textId="77777777" w:rsidR="005E1885" w:rsidRPr="00F608B9" w:rsidRDefault="005E1885" w:rsidP="00B06021">
      <w:pPr>
        <w:tabs>
          <w:tab w:val="left" w:pos="2913"/>
          <w:tab w:val="center" w:pos="4535"/>
        </w:tabs>
        <w:autoSpaceDE w:val="0"/>
        <w:autoSpaceDN w:val="0"/>
        <w:adjustRightInd w:val="0"/>
        <w:jc w:val="left"/>
        <w:rPr>
          <w:b/>
          <w:bCs/>
        </w:rPr>
      </w:pPr>
    </w:p>
    <w:p w14:paraId="4004F437" w14:textId="77777777" w:rsidR="005E1885" w:rsidRDefault="005E1885" w:rsidP="002D035E">
      <w:pPr>
        <w:tabs>
          <w:tab w:val="left" w:pos="2913"/>
          <w:tab w:val="center" w:pos="4535"/>
        </w:tabs>
        <w:autoSpaceDE w:val="0"/>
        <w:autoSpaceDN w:val="0"/>
        <w:adjustRightInd w:val="0"/>
        <w:jc w:val="center"/>
        <w:rPr>
          <w:b/>
          <w:bCs/>
          <w:sz w:val="24"/>
          <w:szCs w:val="24"/>
          <w:u w:val="single"/>
        </w:rPr>
      </w:pPr>
      <w:r w:rsidRPr="00444694">
        <w:rPr>
          <w:b/>
          <w:bCs/>
          <w:sz w:val="24"/>
          <w:szCs w:val="24"/>
          <w:u w:val="single"/>
        </w:rPr>
        <w:t>KUPNÍ SMLOUVA</w:t>
      </w:r>
    </w:p>
    <w:p w14:paraId="1919B202" w14:textId="77777777" w:rsidR="0021039E" w:rsidRDefault="0021039E" w:rsidP="0021039E">
      <w:pPr>
        <w:autoSpaceDE w:val="0"/>
        <w:autoSpaceDN w:val="0"/>
        <w:adjustRightInd w:val="0"/>
        <w:jc w:val="center"/>
        <w:rPr>
          <w:rFonts w:eastAsia="Calibri"/>
          <w:b/>
          <w:bCs/>
          <w:color w:val="000000"/>
          <w:sz w:val="24"/>
          <w:szCs w:val="24"/>
        </w:rPr>
      </w:pPr>
    </w:p>
    <w:p w14:paraId="09CEA9E8" w14:textId="77777777" w:rsidR="0021039E" w:rsidRPr="006012E6" w:rsidRDefault="0021039E" w:rsidP="0021039E">
      <w:pPr>
        <w:autoSpaceDE w:val="0"/>
        <w:autoSpaceDN w:val="0"/>
        <w:adjustRightInd w:val="0"/>
        <w:jc w:val="center"/>
        <w:rPr>
          <w:rFonts w:eastAsia="Calibri"/>
          <w:b/>
          <w:bCs/>
          <w:color w:val="000000"/>
          <w:sz w:val="24"/>
          <w:szCs w:val="24"/>
        </w:rPr>
      </w:pPr>
      <w:r w:rsidRPr="006012E6">
        <w:rPr>
          <w:rFonts w:eastAsia="Calibri"/>
          <w:b/>
          <w:bCs/>
          <w:color w:val="000000"/>
          <w:sz w:val="24"/>
          <w:szCs w:val="24"/>
        </w:rPr>
        <w:t>č. …</w:t>
      </w:r>
    </w:p>
    <w:p w14:paraId="5858DF14" w14:textId="77777777" w:rsidR="0021039E" w:rsidRPr="00444694" w:rsidRDefault="0021039E" w:rsidP="002D035E">
      <w:pPr>
        <w:tabs>
          <w:tab w:val="left" w:pos="2913"/>
          <w:tab w:val="center" w:pos="4535"/>
        </w:tabs>
        <w:autoSpaceDE w:val="0"/>
        <w:autoSpaceDN w:val="0"/>
        <w:adjustRightInd w:val="0"/>
        <w:jc w:val="center"/>
        <w:rPr>
          <w:b/>
          <w:bCs/>
          <w:sz w:val="24"/>
          <w:szCs w:val="24"/>
          <w:u w:val="single"/>
        </w:rPr>
      </w:pPr>
    </w:p>
    <w:p w14:paraId="6472EC23" w14:textId="77777777" w:rsidR="005E1885" w:rsidRPr="001569D3" w:rsidRDefault="005E1885" w:rsidP="001569D3">
      <w:pPr>
        <w:pStyle w:val="AAOdstavec"/>
        <w:jc w:val="center"/>
        <w:rPr>
          <w:lang w:eastAsia="cs-CZ"/>
        </w:rPr>
      </w:pPr>
      <w:r w:rsidRPr="001569D3">
        <w:t xml:space="preserve">uzavřená podle právního řádu České republiky v souladu s ustanovením § 2079 a násl. ve spojení s ust. § 2085 zákona č. 89/2012 Sb., občanského zákoníku, v platném znění (dále též jako „Občanský zákoník“), mezi </w:t>
      </w:r>
      <w:r w:rsidRPr="001569D3">
        <w:rPr>
          <w:lang w:eastAsia="cs-CZ"/>
        </w:rPr>
        <w:t>těmito smluvními stranami:</w:t>
      </w:r>
    </w:p>
    <w:p w14:paraId="27D9EDCE" w14:textId="77777777" w:rsidR="005E1885" w:rsidRPr="001569D3" w:rsidRDefault="005E1885" w:rsidP="001569D3">
      <w:pPr>
        <w:autoSpaceDE w:val="0"/>
        <w:autoSpaceDN w:val="0"/>
        <w:adjustRightInd w:val="0"/>
      </w:pPr>
    </w:p>
    <w:p w14:paraId="6E84D1AC" w14:textId="77777777" w:rsidR="00B12E31" w:rsidRPr="001569D3" w:rsidRDefault="00B12E31" w:rsidP="001569D3">
      <w:pPr>
        <w:spacing w:after="120"/>
        <w:jc w:val="center"/>
        <w:rPr>
          <w:b/>
        </w:rPr>
      </w:pPr>
      <w:r w:rsidRPr="001569D3">
        <w:rPr>
          <w:b/>
        </w:rPr>
        <w:t>I. SMLUVNÍ STRANY</w:t>
      </w:r>
    </w:p>
    <w:p w14:paraId="786CAB84" w14:textId="77777777" w:rsidR="005E1885" w:rsidRPr="001569D3" w:rsidRDefault="005E1885" w:rsidP="001569D3">
      <w:pPr>
        <w:numPr>
          <w:ilvl w:val="0"/>
          <w:numId w:val="13"/>
        </w:numPr>
        <w:spacing w:after="120"/>
        <w:ind w:left="357" w:hanging="357"/>
        <w:rPr>
          <w:bCs/>
        </w:rPr>
      </w:pPr>
      <w:r w:rsidRPr="001569D3">
        <w:rPr>
          <w:bCs/>
        </w:rPr>
        <w:t xml:space="preserve">Kupující: </w:t>
      </w:r>
    </w:p>
    <w:tbl>
      <w:tblPr>
        <w:tblW w:w="929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2865"/>
        <w:gridCol w:w="6434"/>
      </w:tblGrid>
      <w:tr w:rsidR="008F7E77" w:rsidRPr="001569D3" w14:paraId="6BCFCBA9" w14:textId="77777777" w:rsidTr="00E73DDD">
        <w:trPr>
          <w:jc w:val="right"/>
        </w:trPr>
        <w:tc>
          <w:tcPr>
            <w:tcW w:w="2865" w:type="dxa"/>
            <w:vAlign w:val="center"/>
          </w:tcPr>
          <w:p w14:paraId="7BFCE6DA" w14:textId="77777777" w:rsidR="008F7E77" w:rsidRPr="001569D3" w:rsidRDefault="008F7E77" w:rsidP="001569D3">
            <w:pPr>
              <w:rPr>
                <w:i/>
              </w:rPr>
            </w:pPr>
            <w:r w:rsidRPr="001569D3">
              <w:rPr>
                <w:i/>
              </w:rPr>
              <w:t>Název:</w:t>
            </w:r>
          </w:p>
        </w:tc>
        <w:tc>
          <w:tcPr>
            <w:tcW w:w="6434" w:type="dxa"/>
            <w:vAlign w:val="center"/>
          </w:tcPr>
          <w:p w14:paraId="30313BCC" w14:textId="77777777" w:rsidR="008F7E77" w:rsidRPr="001569D3" w:rsidRDefault="008F7E77" w:rsidP="001569D3">
            <w:pPr>
              <w:pStyle w:val="Odstavecseseznamem"/>
              <w:spacing w:after="0" w:line="240" w:lineRule="auto"/>
              <w:ind w:left="0"/>
              <w:rPr>
                <w:rFonts w:ascii="Arial" w:hAnsi="Arial" w:cs="Arial"/>
                <w:b/>
                <w:sz w:val="20"/>
                <w:szCs w:val="20"/>
              </w:rPr>
            </w:pPr>
            <w:r w:rsidRPr="001569D3">
              <w:rPr>
                <w:rFonts w:ascii="Arial" w:hAnsi="Arial" w:cs="Arial"/>
                <w:b/>
                <w:kern w:val="16"/>
                <w:sz w:val="20"/>
                <w:szCs w:val="20"/>
              </w:rPr>
              <w:t>Klatovská nemocnice, a.s.</w:t>
            </w:r>
          </w:p>
        </w:tc>
      </w:tr>
      <w:tr w:rsidR="008F7E77" w:rsidRPr="001569D3" w14:paraId="0DC930BA" w14:textId="77777777" w:rsidTr="00E73DDD">
        <w:trPr>
          <w:jc w:val="right"/>
        </w:trPr>
        <w:tc>
          <w:tcPr>
            <w:tcW w:w="2865" w:type="dxa"/>
            <w:vAlign w:val="center"/>
          </w:tcPr>
          <w:p w14:paraId="1DC50856" w14:textId="77777777" w:rsidR="008F7E77" w:rsidRPr="001569D3" w:rsidRDefault="008F7E77" w:rsidP="001569D3">
            <w:pPr>
              <w:rPr>
                <w:i/>
                <w:iCs/>
                <w:color w:val="000000"/>
              </w:rPr>
            </w:pPr>
            <w:r w:rsidRPr="001569D3">
              <w:rPr>
                <w:i/>
                <w:iCs/>
                <w:color w:val="000000"/>
              </w:rPr>
              <w:t>IČ/DIČ:</w:t>
            </w:r>
          </w:p>
        </w:tc>
        <w:tc>
          <w:tcPr>
            <w:tcW w:w="6434" w:type="dxa"/>
            <w:vAlign w:val="center"/>
          </w:tcPr>
          <w:p w14:paraId="2ADD7B1F" w14:textId="77777777" w:rsidR="008F7E77" w:rsidRPr="001569D3" w:rsidRDefault="008F7E77" w:rsidP="001569D3">
            <w:pPr>
              <w:pStyle w:val="Odstavecseseznamem"/>
              <w:spacing w:after="0" w:line="240" w:lineRule="auto"/>
              <w:ind w:left="0"/>
              <w:rPr>
                <w:rFonts w:ascii="Arial" w:hAnsi="Arial" w:cs="Arial"/>
                <w:sz w:val="20"/>
                <w:szCs w:val="20"/>
              </w:rPr>
            </w:pPr>
            <w:r w:rsidRPr="001569D3">
              <w:rPr>
                <w:rFonts w:ascii="Arial" w:hAnsi="Arial" w:cs="Arial"/>
                <w:sz w:val="20"/>
                <w:szCs w:val="20"/>
              </w:rPr>
              <w:t>26360527 / CZ26360527</w:t>
            </w:r>
          </w:p>
        </w:tc>
      </w:tr>
      <w:tr w:rsidR="008F7E77" w:rsidRPr="001569D3" w14:paraId="71FC6934" w14:textId="77777777" w:rsidTr="00E73DDD">
        <w:trPr>
          <w:jc w:val="right"/>
        </w:trPr>
        <w:tc>
          <w:tcPr>
            <w:tcW w:w="2865" w:type="dxa"/>
            <w:vAlign w:val="center"/>
          </w:tcPr>
          <w:p w14:paraId="7A5F0896" w14:textId="77777777" w:rsidR="008F7E77" w:rsidRPr="001569D3" w:rsidRDefault="008F7E77" w:rsidP="001569D3">
            <w:pPr>
              <w:rPr>
                <w:i/>
                <w:iCs/>
                <w:color w:val="000000"/>
              </w:rPr>
            </w:pPr>
            <w:r w:rsidRPr="001569D3">
              <w:rPr>
                <w:i/>
                <w:iCs/>
                <w:color w:val="000000"/>
              </w:rPr>
              <w:t>Sídlo:</w:t>
            </w:r>
          </w:p>
        </w:tc>
        <w:tc>
          <w:tcPr>
            <w:tcW w:w="6434" w:type="dxa"/>
            <w:vAlign w:val="center"/>
          </w:tcPr>
          <w:p w14:paraId="2AD96B76" w14:textId="77777777" w:rsidR="008F7E77" w:rsidRPr="001569D3" w:rsidRDefault="008F7E77" w:rsidP="001569D3">
            <w:pPr>
              <w:widowControl w:val="0"/>
              <w:ind w:right="-2"/>
              <w:rPr>
                <w:bCs/>
                <w:color w:val="000000"/>
              </w:rPr>
            </w:pPr>
            <w:r w:rsidRPr="001569D3">
              <w:t>Plzeňská 929, 339 01 Klatovy</w:t>
            </w:r>
          </w:p>
        </w:tc>
      </w:tr>
      <w:tr w:rsidR="008F7E77" w:rsidRPr="001569D3" w14:paraId="675F537F" w14:textId="77777777" w:rsidTr="00E73DDD">
        <w:trPr>
          <w:trHeight w:val="57"/>
          <w:jc w:val="right"/>
        </w:trPr>
        <w:tc>
          <w:tcPr>
            <w:tcW w:w="2865" w:type="dxa"/>
            <w:vAlign w:val="center"/>
          </w:tcPr>
          <w:p w14:paraId="7B5CD9D6" w14:textId="77777777" w:rsidR="008F7E77" w:rsidRPr="001569D3" w:rsidRDefault="008F7E77" w:rsidP="001569D3">
            <w:pPr>
              <w:rPr>
                <w:i/>
                <w:iCs/>
                <w:color w:val="000000"/>
              </w:rPr>
            </w:pPr>
            <w:r w:rsidRPr="001569D3">
              <w:rPr>
                <w:i/>
                <w:iCs/>
                <w:color w:val="000000"/>
              </w:rPr>
              <w:t>Statutární zástupce:</w:t>
            </w:r>
          </w:p>
        </w:tc>
        <w:tc>
          <w:tcPr>
            <w:tcW w:w="6434" w:type="dxa"/>
            <w:vAlign w:val="center"/>
          </w:tcPr>
          <w:p w14:paraId="341DE0F4" w14:textId="77777777" w:rsidR="00871107" w:rsidRDefault="00871107" w:rsidP="00871107">
            <w:pPr>
              <w:pStyle w:val="Styl"/>
              <w:tabs>
                <w:tab w:val="left" w:pos="1985"/>
              </w:tabs>
              <w:jc w:val="both"/>
              <w:rPr>
                <w:sz w:val="20"/>
              </w:rPr>
            </w:pPr>
            <w:r w:rsidRPr="000A4A61">
              <w:rPr>
                <w:sz w:val="20"/>
              </w:rPr>
              <w:t xml:space="preserve">MUDr. </w:t>
            </w:r>
            <w:r w:rsidRPr="000A4A61">
              <w:rPr>
                <w:rStyle w:val="jmeno"/>
                <w:sz w:val="20"/>
              </w:rPr>
              <w:t>Jiří Zeithaml</w:t>
            </w:r>
            <w:r w:rsidRPr="000A4A61">
              <w:rPr>
                <w:sz w:val="20"/>
              </w:rPr>
              <w:t>, předseda představenstva</w:t>
            </w:r>
          </w:p>
          <w:p w14:paraId="794BAE01" w14:textId="77777777" w:rsidR="0056488C" w:rsidRPr="001569D3" w:rsidRDefault="00871107" w:rsidP="00871107">
            <w:pPr>
              <w:widowControl w:val="0"/>
              <w:ind w:right="-2"/>
            </w:pPr>
            <w:r w:rsidRPr="00362B07">
              <w:t>Ing. Ondřej Provalil, MBA,</w:t>
            </w:r>
            <w:r>
              <w:t xml:space="preserve"> místopředseda </w:t>
            </w:r>
            <w:r w:rsidRPr="00B76ADE">
              <w:t>představenstva</w:t>
            </w:r>
          </w:p>
        </w:tc>
      </w:tr>
      <w:tr w:rsidR="00E73DDD" w:rsidRPr="001569D3" w14:paraId="40593DAE" w14:textId="77777777" w:rsidTr="00E73DDD">
        <w:trPr>
          <w:trHeight w:val="57"/>
          <w:jc w:val="right"/>
        </w:trPr>
        <w:tc>
          <w:tcPr>
            <w:tcW w:w="2865" w:type="dxa"/>
            <w:vAlign w:val="center"/>
          </w:tcPr>
          <w:p w14:paraId="4F132825" w14:textId="77777777" w:rsidR="00E73DDD" w:rsidRPr="001569D3" w:rsidRDefault="00E73DDD" w:rsidP="001569D3">
            <w:pPr>
              <w:rPr>
                <w:i/>
                <w:iCs/>
                <w:color w:val="000000"/>
              </w:rPr>
            </w:pPr>
            <w:r w:rsidRPr="001569D3">
              <w:rPr>
                <w:i/>
                <w:iCs/>
                <w:color w:val="000000"/>
              </w:rPr>
              <w:t>E-mail statutárního zástupce:</w:t>
            </w:r>
          </w:p>
        </w:tc>
        <w:tc>
          <w:tcPr>
            <w:tcW w:w="6434" w:type="dxa"/>
            <w:vAlign w:val="center"/>
          </w:tcPr>
          <w:p w14:paraId="2CF7FAB2" w14:textId="77777777" w:rsidR="00E73DDD" w:rsidRPr="001569D3" w:rsidRDefault="003E7618" w:rsidP="001569D3">
            <w:pPr>
              <w:widowControl w:val="0"/>
              <w:ind w:right="-2"/>
            </w:pPr>
            <w:hyperlink r:id="rId8" w:history="1">
              <w:r w:rsidR="00D074B8" w:rsidRPr="001569D3">
                <w:rPr>
                  <w:rStyle w:val="Hypertextovodkaz"/>
                  <w:rFonts w:cs="Arial"/>
                </w:rPr>
                <w:t>zeithaml@nemkt.cz</w:t>
              </w:r>
            </w:hyperlink>
          </w:p>
        </w:tc>
      </w:tr>
      <w:tr w:rsidR="002F47E2" w:rsidRPr="001569D3" w14:paraId="3F9448EA" w14:textId="77777777" w:rsidTr="00E73DDD">
        <w:trPr>
          <w:trHeight w:val="57"/>
          <w:jc w:val="right"/>
        </w:trPr>
        <w:tc>
          <w:tcPr>
            <w:tcW w:w="2865" w:type="dxa"/>
            <w:vAlign w:val="center"/>
          </w:tcPr>
          <w:p w14:paraId="3AA00CD6" w14:textId="77777777" w:rsidR="00C0593E" w:rsidRDefault="00C0593E" w:rsidP="00C0593E">
            <w:pPr>
              <w:widowControl w:val="0"/>
              <w:ind w:right="-2"/>
              <w:rPr>
                <w:i/>
              </w:rPr>
            </w:pPr>
            <w:r>
              <w:rPr>
                <w:i/>
              </w:rPr>
              <w:t>Kontaktní osoba:</w:t>
            </w:r>
          </w:p>
          <w:p w14:paraId="2919324E" w14:textId="77777777" w:rsidR="002F47E2" w:rsidRPr="001569D3" w:rsidRDefault="00C0593E" w:rsidP="00C0593E">
            <w:pPr>
              <w:rPr>
                <w:i/>
                <w:iCs/>
                <w:color w:val="000000"/>
              </w:rPr>
            </w:pPr>
            <w:r>
              <w:rPr>
                <w:i/>
              </w:rPr>
              <w:t xml:space="preserve">(tj. osoba </w:t>
            </w:r>
            <w:r w:rsidRPr="00141C46">
              <w:rPr>
                <w:i/>
              </w:rPr>
              <w:t>oprávněná k jednání za Prodávajícího ve věcech týkajících se této Smlouvy)</w:t>
            </w:r>
          </w:p>
        </w:tc>
        <w:tc>
          <w:tcPr>
            <w:tcW w:w="6434" w:type="dxa"/>
            <w:vAlign w:val="center"/>
          </w:tcPr>
          <w:p w14:paraId="46AB9587" w14:textId="77777777" w:rsidR="002F47E2" w:rsidRPr="001569D3" w:rsidRDefault="002F47E2" w:rsidP="001569D3">
            <w:pPr>
              <w:widowControl w:val="0"/>
              <w:ind w:right="-2"/>
              <w:jc w:val="left"/>
            </w:pPr>
            <w:r w:rsidRPr="001569D3">
              <w:rPr>
                <w:bCs/>
              </w:rPr>
              <w:t xml:space="preserve">Václav Jakl, </w:t>
            </w:r>
            <w:r w:rsidRPr="001569D3">
              <w:t>vedoucí technického oddělení</w:t>
            </w:r>
          </w:p>
        </w:tc>
      </w:tr>
      <w:tr w:rsidR="002F47E2" w:rsidRPr="001569D3" w14:paraId="25286C85" w14:textId="77777777" w:rsidTr="00E73DDD">
        <w:trPr>
          <w:trHeight w:val="57"/>
          <w:jc w:val="right"/>
        </w:trPr>
        <w:tc>
          <w:tcPr>
            <w:tcW w:w="2865" w:type="dxa"/>
            <w:vAlign w:val="center"/>
          </w:tcPr>
          <w:p w14:paraId="36BE0FED" w14:textId="77777777" w:rsidR="002F47E2" w:rsidRPr="001569D3" w:rsidRDefault="002F47E2" w:rsidP="001569D3">
            <w:pPr>
              <w:rPr>
                <w:i/>
                <w:iCs/>
                <w:color w:val="000000"/>
              </w:rPr>
            </w:pPr>
            <w:r w:rsidRPr="001569D3">
              <w:rPr>
                <w:i/>
                <w:iCs/>
                <w:color w:val="000000"/>
              </w:rPr>
              <w:t>Tel. na kontaktní osobu:</w:t>
            </w:r>
          </w:p>
        </w:tc>
        <w:tc>
          <w:tcPr>
            <w:tcW w:w="6434" w:type="dxa"/>
            <w:vAlign w:val="center"/>
          </w:tcPr>
          <w:p w14:paraId="3475C58C" w14:textId="77777777" w:rsidR="002F47E2" w:rsidRPr="001569D3" w:rsidRDefault="005F7D33" w:rsidP="001569D3">
            <w:pPr>
              <w:widowControl w:val="0"/>
              <w:ind w:right="-2"/>
              <w:jc w:val="left"/>
            </w:pPr>
            <w:r>
              <w:t xml:space="preserve">+420 </w:t>
            </w:r>
            <w:r w:rsidR="002F47E2" w:rsidRPr="001569D3">
              <w:t>728 352 386</w:t>
            </w:r>
          </w:p>
        </w:tc>
      </w:tr>
      <w:tr w:rsidR="002F47E2" w:rsidRPr="001569D3" w14:paraId="0214928D" w14:textId="77777777" w:rsidTr="00E73DDD">
        <w:trPr>
          <w:trHeight w:val="57"/>
          <w:jc w:val="right"/>
        </w:trPr>
        <w:tc>
          <w:tcPr>
            <w:tcW w:w="2865" w:type="dxa"/>
            <w:vAlign w:val="center"/>
          </w:tcPr>
          <w:p w14:paraId="1AD7E9EF" w14:textId="77777777" w:rsidR="002F47E2" w:rsidRPr="001569D3" w:rsidRDefault="002F47E2" w:rsidP="001569D3">
            <w:pPr>
              <w:rPr>
                <w:i/>
                <w:iCs/>
                <w:color w:val="000000"/>
              </w:rPr>
            </w:pPr>
            <w:r w:rsidRPr="001569D3">
              <w:rPr>
                <w:i/>
                <w:iCs/>
                <w:color w:val="000000"/>
              </w:rPr>
              <w:t>E-mail kontaktní osoby:</w:t>
            </w:r>
          </w:p>
        </w:tc>
        <w:tc>
          <w:tcPr>
            <w:tcW w:w="6434" w:type="dxa"/>
            <w:vAlign w:val="center"/>
          </w:tcPr>
          <w:p w14:paraId="68363177" w14:textId="77777777" w:rsidR="002F47E2" w:rsidRPr="001569D3" w:rsidRDefault="003E7618" w:rsidP="001569D3">
            <w:pPr>
              <w:widowControl w:val="0"/>
              <w:ind w:right="-2"/>
              <w:jc w:val="left"/>
            </w:pPr>
            <w:hyperlink r:id="rId9" w:history="1">
              <w:r w:rsidR="002F47E2" w:rsidRPr="001569D3">
                <w:rPr>
                  <w:rStyle w:val="Hypertextovodkaz"/>
                  <w:rFonts w:cs="Arial"/>
                </w:rPr>
                <w:t>jakl@nemkt.cz</w:t>
              </w:r>
            </w:hyperlink>
          </w:p>
        </w:tc>
      </w:tr>
    </w:tbl>
    <w:p w14:paraId="6A46E969" w14:textId="77777777" w:rsidR="005E1885" w:rsidRPr="001569D3" w:rsidRDefault="00B12E31" w:rsidP="001569D3">
      <w:pPr>
        <w:pStyle w:val="Bezmezer"/>
        <w:spacing w:before="120"/>
        <w:rPr>
          <w:rFonts w:ascii="Arial" w:hAnsi="Arial" w:cs="Arial"/>
          <w:sz w:val="20"/>
          <w:szCs w:val="20"/>
        </w:rPr>
      </w:pPr>
      <w:r w:rsidRPr="001569D3">
        <w:rPr>
          <w:rFonts w:ascii="Arial" w:hAnsi="Arial" w:cs="Arial"/>
          <w:sz w:val="20"/>
          <w:szCs w:val="20"/>
        </w:rPr>
        <w:t xml:space="preserve"> </w:t>
      </w:r>
      <w:r w:rsidR="005E1885" w:rsidRPr="001569D3">
        <w:rPr>
          <w:rFonts w:ascii="Arial" w:hAnsi="Arial" w:cs="Arial"/>
          <w:sz w:val="20"/>
          <w:szCs w:val="20"/>
        </w:rPr>
        <w:t xml:space="preserve">(dále jen </w:t>
      </w:r>
      <w:r w:rsidRPr="001569D3">
        <w:rPr>
          <w:rFonts w:ascii="Arial" w:hAnsi="Arial" w:cs="Arial"/>
          <w:sz w:val="20"/>
          <w:szCs w:val="20"/>
        </w:rPr>
        <w:t>„</w:t>
      </w:r>
      <w:r w:rsidR="005E1885" w:rsidRPr="001569D3">
        <w:rPr>
          <w:rFonts w:ascii="Arial" w:hAnsi="Arial" w:cs="Arial"/>
          <w:b/>
          <w:sz w:val="20"/>
          <w:szCs w:val="20"/>
        </w:rPr>
        <w:t>Kupující</w:t>
      </w:r>
      <w:r w:rsidRPr="001569D3">
        <w:rPr>
          <w:rFonts w:ascii="Arial" w:hAnsi="Arial" w:cs="Arial"/>
          <w:b/>
          <w:sz w:val="20"/>
          <w:szCs w:val="20"/>
        </w:rPr>
        <w:t>“</w:t>
      </w:r>
      <w:r w:rsidR="005E1885" w:rsidRPr="001569D3">
        <w:rPr>
          <w:rFonts w:ascii="Arial" w:hAnsi="Arial" w:cs="Arial"/>
          <w:sz w:val="20"/>
          <w:szCs w:val="20"/>
        </w:rPr>
        <w:t>)</w:t>
      </w:r>
    </w:p>
    <w:p w14:paraId="3D755835" w14:textId="77777777" w:rsidR="00B12E31" w:rsidRPr="001569D3" w:rsidRDefault="00B12E31" w:rsidP="001569D3">
      <w:pPr>
        <w:ind w:left="357"/>
        <w:rPr>
          <w:bCs/>
        </w:rPr>
      </w:pPr>
    </w:p>
    <w:p w14:paraId="59C5CBC9" w14:textId="77777777" w:rsidR="005E1885" w:rsidRPr="001569D3" w:rsidRDefault="00024300" w:rsidP="001569D3">
      <w:pPr>
        <w:numPr>
          <w:ilvl w:val="0"/>
          <w:numId w:val="13"/>
        </w:numPr>
        <w:spacing w:after="120"/>
        <w:ind w:left="357" w:hanging="357"/>
        <w:rPr>
          <w:bCs/>
        </w:rPr>
      </w:pPr>
      <w:r w:rsidRPr="001569D3">
        <w:rPr>
          <w:bCs/>
        </w:rPr>
        <w:t>Prodá</w:t>
      </w:r>
      <w:r w:rsidR="005E1885" w:rsidRPr="001569D3">
        <w:rPr>
          <w:bCs/>
        </w:rPr>
        <w:t>vající:</w:t>
      </w:r>
    </w:p>
    <w:tbl>
      <w:tblPr>
        <w:tblW w:w="929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2865"/>
        <w:gridCol w:w="6434"/>
      </w:tblGrid>
      <w:tr w:rsidR="00CA03AE" w:rsidRPr="001569D3" w14:paraId="02D12298" w14:textId="77777777" w:rsidTr="00E73DDD">
        <w:trPr>
          <w:jc w:val="right"/>
        </w:trPr>
        <w:tc>
          <w:tcPr>
            <w:tcW w:w="2865" w:type="dxa"/>
            <w:vAlign w:val="center"/>
          </w:tcPr>
          <w:p w14:paraId="1427B264" w14:textId="77777777" w:rsidR="00CA03AE" w:rsidRPr="001569D3" w:rsidRDefault="00CA03AE" w:rsidP="001569D3">
            <w:pPr>
              <w:widowControl w:val="0"/>
              <w:ind w:right="-2"/>
              <w:rPr>
                <w:bCs/>
                <w:i/>
                <w:color w:val="000000"/>
              </w:rPr>
            </w:pPr>
            <w:r w:rsidRPr="001569D3">
              <w:rPr>
                <w:i/>
                <w:color w:val="000000"/>
              </w:rPr>
              <w:t>N</w:t>
            </w:r>
            <w:r w:rsidRPr="001569D3">
              <w:rPr>
                <w:i/>
                <w:color w:val="000000"/>
                <w:spacing w:val="-7"/>
              </w:rPr>
              <w:t>á</w:t>
            </w:r>
            <w:r w:rsidRPr="001569D3">
              <w:rPr>
                <w:i/>
                <w:color w:val="000000"/>
              </w:rPr>
              <w:t>zev:</w:t>
            </w:r>
          </w:p>
        </w:tc>
        <w:tc>
          <w:tcPr>
            <w:tcW w:w="6434" w:type="dxa"/>
          </w:tcPr>
          <w:p w14:paraId="51F36E09" w14:textId="77777777" w:rsidR="00CA03AE" w:rsidRPr="001569D3" w:rsidRDefault="00CA03AE" w:rsidP="001569D3">
            <w:r w:rsidRPr="001569D3">
              <w:rPr>
                <w:b/>
                <w:bCs/>
                <w:color w:val="FF0000"/>
              </w:rPr>
              <w:t xml:space="preserve">doplní </w:t>
            </w:r>
            <w:r w:rsidR="00AE795B" w:rsidRPr="001569D3">
              <w:rPr>
                <w:b/>
                <w:bCs/>
                <w:color w:val="FF0000"/>
              </w:rPr>
              <w:t>dodavatel</w:t>
            </w:r>
          </w:p>
        </w:tc>
      </w:tr>
      <w:tr w:rsidR="00AE795B" w:rsidRPr="001569D3" w14:paraId="5F85BE82" w14:textId="77777777" w:rsidTr="00E73DDD">
        <w:trPr>
          <w:jc w:val="right"/>
        </w:trPr>
        <w:tc>
          <w:tcPr>
            <w:tcW w:w="2865" w:type="dxa"/>
            <w:vAlign w:val="center"/>
          </w:tcPr>
          <w:p w14:paraId="2C28D419" w14:textId="77777777" w:rsidR="00AE795B" w:rsidRPr="001569D3" w:rsidRDefault="00AE795B" w:rsidP="001569D3">
            <w:pPr>
              <w:widowControl w:val="0"/>
              <w:ind w:right="-2"/>
              <w:rPr>
                <w:bCs/>
                <w:i/>
                <w:color w:val="000000"/>
              </w:rPr>
            </w:pPr>
            <w:r w:rsidRPr="001569D3">
              <w:rPr>
                <w:bCs/>
                <w:i/>
                <w:color w:val="000000"/>
              </w:rPr>
              <w:t>IČ/DIČ:</w:t>
            </w:r>
          </w:p>
        </w:tc>
        <w:tc>
          <w:tcPr>
            <w:tcW w:w="6434" w:type="dxa"/>
          </w:tcPr>
          <w:p w14:paraId="355D8360" w14:textId="77777777" w:rsidR="00AE795B" w:rsidRPr="001569D3" w:rsidRDefault="00AE795B" w:rsidP="001569D3">
            <w:r w:rsidRPr="001569D3">
              <w:rPr>
                <w:b/>
                <w:bCs/>
                <w:color w:val="FF0000"/>
              </w:rPr>
              <w:t>doplní dodavatel</w:t>
            </w:r>
          </w:p>
        </w:tc>
      </w:tr>
      <w:tr w:rsidR="00AE795B" w:rsidRPr="001569D3" w14:paraId="2FA9ACCB" w14:textId="77777777" w:rsidTr="00E73DDD">
        <w:trPr>
          <w:jc w:val="right"/>
        </w:trPr>
        <w:tc>
          <w:tcPr>
            <w:tcW w:w="2865" w:type="dxa"/>
            <w:vAlign w:val="center"/>
          </w:tcPr>
          <w:p w14:paraId="28EA69C1" w14:textId="77777777" w:rsidR="00AE795B" w:rsidRPr="001569D3" w:rsidRDefault="00AE795B" w:rsidP="001569D3">
            <w:pPr>
              <w:widowControl w:val="0"/>
              <w:ind w:right="-2"/>
              <w:rPr>
                <w:bCs/>
                <w:i/>
                <w:color w:val="000000"/>
              </w:rPr>
            </w:pPr>
            <w:r w:rsidRPr="001569D3">
              <w:rPr>
                <w:bCs/>
                <w:i/>
                <w:color w:val="000000"/>
              </w:rPr>
              <w:t>Sídlo:</w:t>
            </w:r>
          </w:p>
        </w:tc>
        <w:tc>
          <w:tcPr>
            <w:tcW w:w="6434" w:type="dxa"/>
          </w:tcPr>
          <w:p w14:paraId="43E7D380" w14:textId="77777777" w:rsidR="00AE795B" w:rsidRPr="001569D3" w:rsidRDefault="00AE795B" w:rsidP="001569D3">
            <w:r w:rsidRPr="001569D3">
              <w:rPr>
                <w:b/>
                <w:bCs/>
                <w:color w:val="FF0000"/>
              </w:rPr>
              <w:t>doplní dodavatel</w:t>
            </w:r>
          </w:p>
        </w:tc>
      </w:tr>
      <w:tr w:rsidR="00AE795B" w:rsidRPr="001569D3" w14:paraId="2C6BDB2E" w14:textId="77777777" w:rsidTr="00E73DDD">
        <w:trPr>
          <w:jc w:val="right"/>
        </w:trPr>
        <w:tc>
          <w:tcPr>
            <w:tcW w:w="2865" w:type="dxa"/>
            <w:vAlign w:val="center"/>
          </w:tcPr>
          <w:p w14:paraId="1B56B2AD" w14:textId="77777777" w:rsidR="00AE795B" w:rsidRPr="001569D3" w:rsidRDefault="00AE795B" w:rsidP="001569D3">
            <w:pPr>
              <w:widowControl w:val="0"/>
              <w:ind w:right="-2"/>
              <w:rPr>
                <w:bCs/>
                <w:i/>
              </w:rPr>
            </w:pPr>
            <w:r w:rsidRPr="001569D3">
              <w:rPr>
                <w:bCs/>
                <w:i/>
              </w:rPr>
              <w:t>Adresa pro doručování:</w:t>
            </w:r>
          </w:p>
          <w:p w14:paraId="681162E6" w14:textId="77777777" w:rsidR="00AE795B" w:rsidRPr="001569D3" w:rsidRDefault="00AE795B" w:rsidP="001569D3">
            <w:pPr>
              <w:widowControl w:val="0"/>
              <w:ind w:right="-2"/>
              <w:rPr>
                <w:bCs/>
                <w:i/>
                <w:color w:val="000000"/>
              </w:rPr>
            </w:pPr>
            <w:r w:rsidRPr="001569D3">
              <w:rPr>
                <w:bCs/>
                <w:i/>
              </w:rPr>
              <w:t xml:space="preserve">(pokud </w:t>
            </w:r>
            <w:r w:rsidRPr="001569D3">
              <w:rPr>
                <w:i/>
              </w:rPr>
              <w:t>se liší od sídla)</w:t>
            </w:r>
          </w:p>
        </w:tc>
        <w:tc>
          <w:tcPr>
            <w:tcW w:w="6434" w:type="dxa"/>
          </w:tcPr>
          <w:p w14:paraId="7E0BF967" w14:textId="77777777" w:rsidR="00AE795B" w:rsidRPr="001569D3" w:rsidRDefault="00AE795B" w:rsidP="001569D3">
            <w:r w:rsidRPr="001569D3">
              <w:rPr>
                <w:b/>
                <w:bCs/>
                <w:color w:val="FF0000"/>
              </w:rPr>
              <w:t>doplní dodavatel</w:t>
            </w:r>
          </w:p>
        </w:tc>
      </w:tr>
      <w:tr w:rsidR="00AE795B" w:rsidRPr="001569D3" w14:paraId="30A8DB0D" w14:textId="77777777" w:rsidTr="00E73DDD">
        <w:trPr>
          <w:jc w:val="right"/>
        </w:trPr>
        <w:tc>
          <w:tcPr>
            <w:tcW w:w="2865" w:type="dxa"/>
            <w:vAlign w:val="center"/>
          </w:tcPr>
          <w:p w14:paraId="40C449CE" w14:textId="77777777" w:rsidR="00AE795B" w:rsidRPr="001569D3" w:rsidRDefault="00AE795B" w:rsidP="001569D3">
            <w:pPr>
              <w:widowControl w:val="0"/>
              <w:ind w:right="-2"/>
              <w:rPr>
                <w:bCs/>
                <w:i/>
                <w:color w:val="000000"/>
              </w:rPr>
            </w:pPr>
            <w:r w:rsidRPr="001569D3">
              <w:rPr>
                <w:i/>
                <w:color w:val="000000"/>
              </w:rPr>
              <w:t>Statutární zástupce</w:t>
            </w:r>
            <w:r w:rsidRPr="001569D3">
              <w:rPr>
                <w:bCs/>
                <w:i/>
                <w:color w:val="000000"/>
              </w:rPr>
              <w:t>:</w:t>
            </w:r>
          </w:p>
        </w:tc>
        <w:tc>
          <w:tcPr>
            <w:tcW w:w="6434" w:type="dxa"/>
          </w:tcPr>
          <w:p w14:paraId="4550325C" w14:textId="77777777" w:rsidR="00AE795B" w:rsidRPr="001569D3" w:rsidRDefault="00AE795B" w:rsidP="001569D3">
            <w:r w:rsidRPr="001569D3">
              <w:rPr>
                <w:b/>
                <w:bCs/>
                <w:color w:val="FF0000"/>
              </w:rPr>
              <w:t>doplní dodavatel</w:t>
            </w:r>
          </w:p>
        </w:tc>
      </w:tr>
      <w:tr w:rsidR="00E73DDD" w:rsidRPr="001569D3" w14:paraId="5AE83B37" w14:textId="77777777" w:rsidTr="00E73DDD">
        <w:trPr>
          <w:jc w:val="right"/>
        </w:trPr>
        <w:tc>
          <w:tcPr>
            <w:tcW w:w="2865" w:type="dxa"/>
            <w:vAlign w:val="center"/>
          </w:tcPr>
          <w:p w14:paraId="58E83D37" w14:textId="77777777" w:rsidR="00E73DDD" w:rsidRPr="001569D3" w:rsidRDefault="00E73DDD" w:rsidP="001569D3">
            <w:pPr>
              <w:widowControl w:val="0"/>
              <w:ind w:right="-2"/>
              <w:rPr>
                <w:i/>
                <w:color w:val="000000"/>
              </w:rPr>
            </w:pPr>
            <w:r w:rsidRPr="001569D3">
              <w:rPr>
                <w:i/>
                <w:iCs/>
                <w:color w:val="000000"/>
              </w:rPr>
              <w:t>E-mail statutárního zástupce:</w:t>
            </w:r>
          </w:p>
        </w:tc>
        <w:tc>
          <w:tcPr>
            <w:tcW w:w="6434" w:type="dxa"/>
          </w:tcPr>
          <w:p w14:paraId="6081495C" w14:textId="77777777" w:rsidR="00E73DDD" w:rsidRPr="001569D3" w:rsidRDefault="00E73DDD" w:rsidP="001569D3">
            <w:pPr>
              <w:rPr>
                <w:b/>
                <w:bCs/>
                <w:color w:val="FF0000"/>
              </w:rPr>
            </w:pPr>
            <w:r w:rsidRPr="001569D3">
              <w:rPr>
                <w:b/>
                <w:bCs/>
                <w:color w:val="FF0000"/>
              </w:rPr>
              <w:t>doplní dodavatel</w:t>
            </w:r>
          </w:p>
        </w:tc>
      </w:tr>
      <w:tr w:rsidR="00AE795B" w:rsidRPr="001569D3" w14:paraId="3EE4FAD4" w14:textId="77777777" w:rsidTr="00E73DDD">
        <w:trPr>
          <w:jc w:val="right"/>
        </w:trPr>
        <w:tc>
          <w:tcPr>
            <w:tcW w:w="2865" w:type="dxa"/>
            <w:vAlign w:val="center"/>
          </w:tcPr>
          <w:p w14:paraId="1A34A34B" w14:textId="77777777" w:rsidR="00C0593E" w:rsidRDefault="00C0593E" w:rsidP="00C0593E">
            <w:pPr>
              <w:widowControl w:val="0"/>
              <w:ind w:right="-2"/>
              <w:rPr>
                <w:i/>
              </w:rPr>
            </w:pPr>
            <w:r>
              <w:rPr>
                <w:i/>
              </w:rPr>
              <w:t>Kontaktní osoba:</w:t>
            </w:r>
          </w:p>
          <w:p w14:paraId="706946D0" w14:textId="77777777" w:rsidR="00AE795B" w:rsidRPr="001569D3" w:rsidRDefault="00C0593E" w:rsidP="00C0593E">
            <w:pPr>
              <w:widowControl w:val="0"/>
              <w:ind w:right="-2"/>
              <w:rPr>
                <w:bCs/>
                <w:i/>
                <w:color w:val="000000"/>
              </w:rPr>
            </w:pPr>
            <w:r>
              <w:rPr>
                <w:i/>
              </w:rPr>
              <w:t xml:space="preserve">(tj. osoba </w:t>
            </w:r>
            <w:r w:rsidRPr="00141C46">
              <w:rPr>
                <w:i/>
              </w:rPr>
              <w:t>oprávněná k jednání za Prodávajícího ve věcech týkajících se této Smlouvy)</w:t>
            </w:r>
          </w:p>
        </w:tc>
        <w:tc>
          <w:tcPr>
            <w:tcW w:w="6434" w:type="dxa"/>
          </w:tcPr>
          <w:p w14:paraId="11CEA036" w14:textId="77777777" w:rsidR="00AE795B" w:rsidRPr="001569D3" w:rsidRDefault="00AE795B" w:rsidP="001569D3">
            <w:r w:rsidRPr="001569D3">
              <w:rPr>
                <w:b/>
                <w:bCs/>
                <w:color w:val="FF0000"/>
              </w:rPr>
              <w:t>doplní dodavatel</w:t>
            </w:r>
          </w:p>
        </w:tc>
      </w:tr>
      <w:tr w:rsidR="00AE795B" w:rsidRPr="001569D3" w14:paraId="01B25DBB" w14:textId="77777777" w:rsidTr="00E73DDD">
        <w:trPr>
          <w:jc w:val="right"/>
        </w:trPr>
        <w:tc>
          <w:tcPr>
            <w:tcW w:w="2865" w:type="dxa"/>
            <w:vAlign w:val="center"/>
          </w:tcPr>
          <w:p w14:paraId="71776E3B" w14:textId="77777777" w:rsidR="00AE795B" w:rsidRPr="001569D3" w:rsidRDefault="00AE795B" w:rsidP="001569D3">
            <w:pPr>
              <w:widowControl w:val="0"/>
              <w:ind w:right="-2"/>
              <w:rPr>
                <w:bCs/>
                <w:i/>
                <w:color w:val="000000"/>
              </w:rPr>
            </w:pPr>
            <w:r w:rsidRPr="001569D3">
              <w:rPr>
                <w:bCs/>
                <w:i/>
                <w:color w:val="000000"/>
              </w:rPr>
              <w:t>Tel. na kontaktní osobu:</w:t>
            </w:r>
          </w:p>
        </w:tc>
        <w:tc>
          <w:tcPr>
            <w:tcW w:w="6434" w:type="dxa"/>
          </w:tcPr>
          <w:p w14:paraId="0DCCB7C3" w14:textId="77777777" w:rsidR="00AE795B" w:rsidRPr="001569D3" w:rsidRDefault="00AE795B" w:rsidP="001569D3">
            <w:r w:rsidRPr="001569D3">
              <w:rPr>
                <w:b/>
                <w:bCs/>
                <w:color w:val="FF0000"/>
              </w:rPr>
              <w:t>doplní dodavatel</w:t>
            </w:r>
          </w:p>
        </w:tc>
      </w:tr>
      <w:tr w:rsidR="00AE795B" w:rsidRPr="001569D3" w14:paraId="0CFB853C" w14:textId="77777777" w:rsidTr="00E73DDD">
        <w:trPr>
          <w:jc w:val="right"/>
        </w:trPr>
        <w:tc>
          <w:tcPr>
            <w:tcW w:w="2865" w:type="dxa"/>
            <w:vAlign w:val="center"/>
          </w:tcPr>
          <w:p w14:paraId="32C270A7" w14:textId="77777777" w:rsidR="00AE795B" w:rsidRPr="001569D3" w:rsidRDefault="00AE795B" w:rsidP="001569D3">
            <w:pPr>
              <w:widowControl w:val="0"/>
              <w:ind w:right="-2"/>
              <w:rPr>
                <w:bCs/>
                <w:i/>
                <w:color w:val="000000"/>
              </w:rPr>
            </w:pPr>
            <w:r w:rsidRPr="001569D3">
              <w:rPr>
                <w:bCs/>
                <w:i/>
                <w:color w:val="000000"/>
              </w:rPr>
              <w:t>E-mail kontaktní osoby:</w:t>
            </w:r>
          </w:p>
        </w:tc>
        <w:tc>
          <w:tcPr>
            <w:tcW w:w="6434" w:type="dxa"/>
          </w:tcPr>
          <w:p w14:paraId="68688678" w14:textId="77777777" w:rsidR="00AE795B" w:rsidRPr="001569D3" w:rsidRDefault="00AE795B" w:rsidP="001569D3">
            <w:r w:rsidRPr="001569D3">
              <w:rPr>
                <w:b/>
                <w:bCs/>
                <w:color w:val="FF0000"/>
              </w:rPr>
              <w:t>doplní dodavatel</w:t>
            </w:r>
          </w:p>
        </w:tc>
      </w:tr>
      <w:tr w:rsidR="00AE795B" w:rsidRPr="001569D3" w14:paraId="6D6A09A2" w14:textId="77777777" w:rsidTr="00E73DDD">
        <w:trPr>
          <w:jc w:val="right"/>
        </w:trPr>
        <w:tc>
          <w:tcPr>
            <w:tcW w:w="2865" w:type="dxa"/>
          </w:tcPr>
          <w:p w14:paraId="283307E5" w14:textId="77777777" w:rsidR="00AE795B" w:rsidRPr="001569D3" w:rsidRDefault="00AE795B" w:rsidP="001569D3">
            <w:pPr>
              <w:rPr>
                <w:i/>
              </w:rPr>
            </w:pPr>
            <w:r w:rsidRPr="001569D3">
              <w:rPr>
                <w:i/>
              </w:rPr>
              <w:t>Banka:</w:t>
            </w:r>
          </w:p>
        </w:tc>
        <w:tc>
          <w:tcPr>
            <w:tcW w:w="6434" w:type="dxa"/>
          </w:tcPr>
          <w:p w14:paraId="48C29F67" w14:textId="77777777" w:rsidR="00AE795B" w:rsidRPr="001569D3" w:rsidRDefault="00AE795B" w:rsidP="001569D3">
            <w:r w:rsidRPr="001569D3">
              <w:rPr>
                <w:b/>
                <w:bCs/>
                <w:color w:val="FF0000"/>
              </w:rPr>
              <w:t>doplní dodavatel</w:t>
            </w:r>
          </w:p>
        </w:tc>
      </w:tr>
      <w:tr w:rsidR="00AE795B" w:rsidRPr="001569D3" w14:paraId="11CCF1AB" w14:textId="77777777" w:rsidTr="00E73DDD">
        <w:trPr>
          <w:jc w:val="right"/>
        </w:trPr>
        <w:tc>
          <w:tcPr>
            <w:tcW w:w="2865" w:type="dxa"/>
          </w:tcPr>
          <w:p w14:paraId="1800762D" w14:textId="77777777" w:rsidR="00AE795B" w:rsidRPr="001569D3" w:rsidRDefault="00AE795B" w:rsidP="001569D3">
            <w:pPr>
              <w:rPr>
                <w:i/>
              </w:rPr>
            </w:pPr>
            <w:r w:rsidRPr="001569D3">
              <w:rPr>
                <w:i/>
              </w:rPr>
              <w:t>Číslo účtu:</w:t>
            </w:r>
          </w:p>
        </w:tc>
        <w:tc>
          <w:tcPr>
            <w:tcW w:w="6434" w:type="dxa"/>
          </w:tcPr>
          <w:p w14:paraId="64C26C98" w14:textId="77777777" w:rsidR="00AE795B" w:rsidRPr="001569D3" w:rsidRDefault="00AE795B" w:rsidP="001569D3">
            <w:r w:rsidRPr="001569D3">
              <w:rPr>
                <w:b/>
                <w:bCs/>
                <w:color w:val="FF0000"/>
              </w:rPr>
              <w:t>doplní dodavatel</w:t>
            </w:r>
          </w:p>
        </w:tc>
      </w:tr>
    </w:tbl>
    <w:p w14:paraId="7E5FD68E" w14:textId="77777777" w:rsidR="005E1885" w:rsidRPr="001569D3" w:rsidRDefault="005E1885" w:rsidP="001569D3">
      <w:pPr>
        <w:pStyle w:val="Bezmezer"/>
        <w:spacing w:before="120" w:after="120"/>
        <w:rPr>
          <w:rFonts w:ascii="Arial" w:hAnsi="Arial" w:cs="Arial"/>
          <w:sz w:val="20"/>
          <w:szCs w:val="20"/>
        </w:rPr>
      </w:pPr>
      <w:r w:rsidRPr="001569D3">
        <w:rPr>
          <w:rFonts w:ascii="Arial" w:hAnsi="Arial" w:cs="Arial"/>
          <w:sz w:val="20"/>
          <w:szCs w:val="20"/>
        </w:rPr>
        <w:t xml:space="preserve">(dále jen </w:t>
      </w:r>
      <w:r w:rsidR="00B12E31" w:rsidRPr="001569D3">
        <w:rPr>
          <w:rFonts w:ascii="Arial" w:hAnsi="Arial" w:cs="Arial"/>
          <w:sz w:val="20"/>
          <w:szCs w:val="20"/>
        </w:rPr>
        <w:t>„</w:t>
      </w:r>
      <w:r w:rsidR="00024300" w:rsidRPr="001569D3">
        <w:rPr>
          <w:rFonts w:ascii="Arial" w:hAnsi="Arial" w:cs="Arial"/>
          <w:b/>
          <w:sz w:val="20"/>
          <w:szCs w:val="20"/>
        </w:rPr>
        <w:t>Prodá</w:t>
      </w:r>
      <w:r w:rsidRPr="001569D3">
        <w:rPr>
          <w:rFonts w:ascii="Arial" w:hAnsi="Arial" w:cs="Arial"/>
          <w:b/>
          <w:sz w:val="20"/>
          <w:szCs w:val="20"/>
        </w:rPr>
        <w:t>vající</w:t>
      </w:r>
      <w:r w:rsidR="00B12E31" w:rsidRPr="001569D3">
        <w:rPr>
          <w:rFonts w:ascii="Arial" w:hAnsi="Arial" w:cs="Arial"/>
          <w:sz w:val="20"/>
          <w:szCs w:val="20"/>
        </w:rPr>
        <w:t>“</w:t>
      </w:r>
      <w:r w:rsidRPr="001569D3">
        <w:rPr>
          <w:rFonts w:ascii="Arial" w:hAnsi="Arial" w:cs="Arial"/>
          <w:sz w:val="20"/>
          <w:szCs w:val="20"/>
        </w:rPr>
        <w:t>)</w:t>
      </w:r>
    </w:p>
    <w:p w14:paraId="3DB6F096" w14:textId="77777777" w:rsidR="005E1885" w:rsidRPr="001569D3" w:rsidRDefault="005E1885" w:rsidP="001569D3">
      <w:r w:rsidRPr="001569D3">
        <w:t>uzavřeli níže uvedeného dne, měsíce a roku tuto smlouvu:</w:t>
      </w:r>
    </w:p>
    <w:p w14:paraId="2E386CA8" w14:textId="77777777" w:rsidR="005E1885" w:rsidRPr="001569D3" w:rsidRDefault="005E1885" w:rsidP="001569D3">
      <w:pPr>
        <w:autoSpaceDE w:val="0"/>
        <w:autoSpaceDN w:val="0"/>
        <w:adjustRightInd w:val="0"/>
        <w:spacing w:after="120"/>
        <w:rPr>
          <w:b/>
          <w:bCs/>
        </w:rPr>
      </w:pPr>
    </w:p>
    <w:p w14:paraId="45AD2B6B" w14:textId="77777777" w:rsidR="005E1885" w:rsidRPr="001569D3" w:rsidRDefault="00B12E31" w:rsidP="001569D3">
      <w:pPr>
        <w:spacing w:after="120"/>
        <w:jc w:val="center"/>
        <w:rPr>
          <w:b/>
          <w:bCs/>
        </w:rPr>
      </w:pPr>
      <w:r w:rsidRPr="001569D3">
        <w:rPr>
          <w:b/>
          <w:bCs/>
        </w:rPr>
        <w:t>I</w:t>
      </w:r>
      <w:r w:rsidR="005E1885" w:rsidRPr="001569D3">
        <w:rPr>
          <w:b/>
          <w:bCs/>
        </w:rPr>
        <w:t xml:space="preserve">I. PŘEDMĚT </w:t>
      </w:r>
      <w:r w:rsidR="0047610C" w:rsidRPr="001569D3">
        <w:rPr>
          <w:b/>
          <w:bCs/>
        </w:rPr>
        <w:t xml:space="preserve">A ÚČEL </w:t>
      </w:r>
      <w:r w:rsidR="005E1885" w:rsidRPr="001569D3">
        <w:rPr>
          <w:b/>
          <w:bCs/>
        </w:rPr>
        <w:t>SMLOUVY</w:t>
      </w:r>
    </w:p>
    <w:p w14:paraId="1F677F2A" w14:textId="77777777" w:rsidR="0047610C" w:rsidRPr="001569D3" w:rsidRDefault="0047610C" w:rsidP="001569D3">
      <w:pPr>
        <w:pStyle w:val="Odstavecseseznamem"/>
        <w:numPr>
          <w:ilvl w:val="0"/>
          <w:numId w:val="1"/>
        </w:numPr>
        <w:spacing w:after="120" w:line="240" w:lineRule="auto"/>
        <w:ind w:left="357" w:hanging="357"/>
        <w:contextualSpacing w:val="0"/>
        <w:jc w:val="both"/>
        <w:rPr>
          <w:rFonts w:ascii="Arial" w:hAnsi="Arial" w:cs="Arial"/>
          <w:sz w:val="20"/>
          <w:szCs w:val="20"/>
        </w:rPr>
      </w:pPr>
      <w:r w:rsidRPr="001569D3">
        <w:rPr>
          <w:rFonts w:ascii="Arial" w:hAnsi="Arial" w:cs="Arial"/>
          <w:sz w:val="20"/>
          <w:szCs w:val="20"/>
        </w:rPr>
        <w:t>Tato Smlouva je uzavřena na základě výsledku zadávacího řízení na veřejnou zakázku s názvem</w:t>
      </w:r>
      <w:r w:rsidRPr="001569D3">
        <w:rPr>
          <w:rFonts w:ascii="Arial" w:hAnsi="Arial" w:cs="Arial"/>
          <w:b/>
          <w:sz w:val="20"/>
          <w:szCs w:val="20"/>
        </w:rPr>
        <w:t xml:space="preserve"> „Modernizace návazné </w:t>
      </w:r>
      <w:r w:rsidR="006A051A">
        <w:rPr>
          <w:rFonts w:ascii="Arial" w:hAnsi="Arial" w:cs="Arial"/>
          <w:b/>
          <w:sz w:val="20"/>
          <w:szCs w:val="20"/>
        </w:rPr>
        <w:t>péče – laboratorní technika</w:t>
      </w:r>
      <w:r w:rsidRPr="001569D3">
        <w:rPr>
          <w:rFonts w:ascii="Arial" w:hAnsi="Arial" w:cs="Arial"/>
          <w:b/>
          <w:sz w:val="20"/>
          <w:szCs w:val="20"/>
        </w:rPr>
        <w:t>“</w:t>
      </w:r>
      <w:r w:rsidRPr="001569D3">
        <w:rPr>
          <w:rFonts w:ascii="Arial" w:hAnsi="Arial" w:cs="Arial"/>
          <w:sz w:val="20"/>
          <w:szCs w:val="20"/>
        </w:rPr>
        <w:t xml:space="preserve">, zadávanou Kupujícím jako zadavatelem ve smyslu </w:t>
      </w:r>
      <w:r w:rsidRPr="001569D3">
        <w:rPr>
          <w:rFonts w:ascii="Arial" w:hAnsi="Arial" w:cs="Arial"/>
          <w:bCs/>
          <w:color w:val="010000"/>
          <w:sz w:val="20"/>
          <w:szCs w:val="20"/>
        </w:rPr>
        <w:t xml:space="preserve">zákona č. 134/2016 Sb., o zadávání veřejných zakázkách, ve znění pozdějších předpisů (dále jen </w:t>
      </w:r>
      <w:r w:rsidRPr="001569D3">
        <w:rPr>
          <w:rFonts w:ascii="Arial" w:hAnsi="Arial" w:cs="Arial"/>
          <w:bCs/>
          <w:color w:val="010000"/>
          <w:sz w:val="20"/>
          <w:szCs w:val="20"/>
        </w:rPr>
        <w:lastRenderedPageBreak/>
        <w:t>„ZZVZ“)</w:t>
      </w:r>
      <w:r w:rsidRPr="001569D3">
        <w:rPr>
          <w:rFonts w:ascii="Arial" w:hAnsi="Arial" w:cs="Arial"/>
          <w:sz w:val="20"/>
          <w:szCs w:val="20"/>
        </w:rPr>
        <w:t>, a to dle nabídky Prodávajícího podané na předmětnou veřejnou zakázku, resp. její část, a v souladu se zadávacími podmínkami k této veřejné zakázce</w:t>
      </w:r>
      <w:r w:rsidR="009563FE">
        <w:rPr>
          <w:rFonts w:ascii="Arial" w:hAnsi="Arial" w:cs="Arial"/>
          <w:sz w:val="20"/>
          <w:szCs w:val="20"/>
        </w:rPr>
        <w:t>, resp. její části</w:t>
      </w:r>
      <w:r w:rsidRPr="001569D3">
        <w:rPr>
          <w:rFonts w:ascii="Arial" w:hAnsi="Arial" w:cs="Arial"/>
          <w:sz w:val="20"/>
          <w:szCs w:val="20"/>
        </w:rPr>
        <w:t>.</w:t>
      </w:r>
    </w:p>
    <w:p w14:paraId="6086392F" w14:textId="77777777" w:rsidR="009563FE" w:rsidRPr="00E460D4" w:rsidRDefault="0047610C" w:rsidP="009563FE">
      <w:pPr>
        <w:pStyle w:val="Odstavecseseznamem"/>
        <w:numPr>
          <w:ilvl w:val="0"/>
          <w:numId w:val="1"/>
        </w:numPr>
        <w:spacing w:after="120" w:line="240" w:lineRule="auto"/>
        <w:ind w:left="357" w:hanging="357"/>
        <w:contextualSpacing w:val="0"/>
        <w:jc w:val="both"/>
        <w:rPr>
          <w:rFonts w:ascii="Times New Roman" w:hAnsi="Times New Roman" w:cs="Times New Roman"/>
        </w:rPr>
      </w:pPr>
      <w:r w:rsidRPr="009563FE">
        <w:rPr>
          <w:rFonts w:ascii="Arial" w:hAnsi="Arial" w:cs="Arial"/>
          <w:sz w:val="20"/>
          <w:szCs w:val="20"/>
        </w:rPr>
        <w:t xml:space="preserve">Označení předmětné části výše uvedené veřejné zakázky: </w:t>
      </w:r>
      <w:r w:rsidRPr="009563FE">
        <w:rPr>
          <w:rFonts w:ascii="Arial" w:hAnsi="Arial" w:cs="Arial"/>
          <w:b/>
          <w:color w:val="FF0000"/>
          <w:sz w:val="20"/>
          <w:szCs w:val="20"/>
        </w:rPr>
        <w:t>DOPLNIT</w:t>
      </w:r>
      <w:r w:rsidR="00802BD8">
        <w:rPr>
          <w:rFonts w:ascii="Arial" w:hAnsi="Arial" w:cs="Arial"/>
          <w:b/>
          <w:color w:val="FF0000"/>
          <w:sz w:val="20"/>
          <w:szCs w:val="20"/>
        </w:rPr>
        <w:t xml:space="preserve"> </w:t>
      </w:r>
      <w:r w:rsidR="00802BD8">
        <w:rPr>
          <w:rStyle w:val="Znakapoznpodarou"/>
          <w:rFonts w:ascii="Arial" w:hAnsi="Arial" w:cs="Arial"/>
          <w:b/>
          <w:color w:val="FF0000"/>
          <w:sz w:val="20"/>
          <w:szCs w:val="20"/>
        </w:rPr>
        <w:footnoteReference w:id="1"/>
      </w:r>
    </w:p>
    <w:p w14:paraId="184CB27E" w14:textId="77777777" w:rsidR="00E460D4" w:rsidRPr="009D582D" w:rsidRDefault="00E460D4" w:rsidP="00E460D4">
      <w:pPr>
        <w:pStyle w:val="Odstavecseseznamem"/>
        <w:numPr>
          <w:ilvl w:val="0"/>
          <w:numId w:val="1"/>
        </w:numPr>
        <w:autoSpaceDE w:val="0"/>
        <w:autoSpaceDN w:val="0"/>
        <w:adjustRightInd w:val="0"/>
        <w:spacing w:after="120" w:line="240" w:lineRule="auto"/>
        <w:ind w:left="357" w:hanging="357"/>
        <w:contextualSpacing w:val="0"/>
        <w:jc w:val="both"/>
        <w:rPr>
          <w:rFonts w:ascii="Arial" w:hAnsi="Arial" w:cs="Arial"/>
          <w:iCs/>
          <w:sz w:val="20"/>
          <w:szCs w:val="20"/>
          <w:lang w:eastAsia="cs-CZ"/>
        </w:rPr>
      </w:pPr>
      <w:r w:rsidRPr="009D582D">
        <w:rPr>
          <w:rFonts w:ascii="Arial" w:hAnsi="Arial" w:cs="Arial"/>
          <w:iCs/>
          <w:sz w:val="20"/>
          <w:szCs w:val="20"/>
          <w:lang w:eastAsia="cs-CZ"/>
        </w:rPr>
        <w:t>Tato Smlouva navazuje</w:t>
      </w:r>
      <w:r w:rsidRPr="009D582D">
        <w:rPr>
          <w:rFonts w:ascii="Arial" w:hAnsi="Arial" w:cs="Arial"/>
          <w:b/>
          <w:sz w:val="20"/>
          <w:szCs w:val="20"/>
        </w:rPr>
        <w:t xml:space="preserve"> </w:t>
      </w:r>
      <w:r w:rsidRPr="009D582D">
        <w:rPr>
          <w:rFonts w:ascii="Arial" w:hAnsi="Arial" w:cs="Arial"/>
          <w:sz w:val="20"/>
          <w:szCs w:val="20"/>
        </w:rPr>
        <w:t>na související Kupní smlouvu na dodávku přístrojů uzavřenou s Prodávajícím, v rámci předmětného zadávacího řízení</w:t>
      </w:r>
      <w:r w:rsidRPr="009D582D">
        <w:rPr>
          <w:rFonts w:ascii="Arial" w:hAnsi="Arial" w:cs="Arial"/>
          <w:iCs/>
          <w:sz w:val="20"/>
          <w:szCs w:val="20"/>
          <w:lang w:eastAsia="cs-CZ"/>
        </w:rPr>
        <w:t>.</w:t>
      </w:r>
    </w:p>
    <w:p w14:paraId="51684D43" w14:textId="02F57251" w:rsidR="00E460D4" w:rsidRPr="00E460D4" w:rsidRDefault="00CF1A67" w:rsidP="00E460D4">
      <w:pPr>
        <w:pStyle w:val="Odstavecseseznamem"/>
        <w:numPr>
          <w:ilvl w:val="0"/>
          <w:numId w:val="1"/>
        </w:numPr>
        <w:autoSpaceDE w:val="0"/>
        <w:autoSpaceDN w:val="0"/>
        <w:adjustRightInd w:val="0"/>
        <w:spacing w:after="120" w:line="240" w:lineRule="auto"/>
        <w:ind w:left="357" w:hanging="357"/>
        <w:contextualSpacing w:val="0"/>
        <w:jc w:val="both"/>
        <w:rPr>
          <w:rFonts w:ascii="Arial" w:hAnsi="Arial" w:cs="Arial"/>
          <w:iCs/>
          <w:sz w:val="20"/>
          <w:szCs w:val="20"/>
          <w:lang w:eastAsia="cs-CZ"/>
        </w:rPr>
      </w:pPr>
      <w:r w:rsidRPr="009D582D">
        <w:rPr>
          <w:rFonts w:ascii="Arial" w:hAnsi="Arial" w:cs="Arial"/>
          <w:iCs/>
          <w:sz w:val="20"/>
          <w:szCs w:val="20"/>
          <w:lang w:eastAsia="cs-CZ"/>
        </w:rPr>
        <w:t xml:space="preserve">Předmětem smlouvy je zajištění </w:t>
      </w:r>
      <w:r w:rsidRPr="009D582D">
        <w:rPr>
          <w:rFonts w:ascii="Arial" w:hAnsi="Arial" w:cs="Arial"/>
          <w:color w:val="000000"/>
          <w:sz w:val="20"/>
        </w:rPr>
        <w:t xml:space="preserve">dodávek diagnostických reagencií včetně spotřebního materiálu pro </w:t>
      </w:r>
      <w:r w:rsidRPr="00050686">
        <w:rPr>
          <w:rFonts w:ascii="Arial" w:hAnsi="Arial" w:cs="Arial"/>
          <w:color w:val="000000"/>
          <w:sz w:val="20"/>
        </w:rPr>
        <w:t xml:space="preserve">specifikovaná vyšetření, resp. pro reportované výsledky </w:t>
      </w:r>
      <w:ins w:id="1" w:author="Pavel" w:date="2018-08-06T09:26:00Z">
        <w:r w:rsidR="00117F2C" w:rsidRPr="002C6858">
          <w:rPr>
            <w:rFonts w:ascii="Arial" w:hAnsi="Arial" w:cs="Arial"/>
            <w:color w:val="000000"/>
            <w:sz w:val="20"/>
            <w:highlight w:val="yellow"/>
          </w:rPr>
          <w:t>(vyšetření)</w:t>
        </w:r>
        <w:r w:rsidR="00117F2C">
          <w:rPr>
            <w:rFonts w:ascii="Arial" w:hAnsi="Arial" w:cs="Arial"/>
            <w:color w:val="000000"/>
            <w:sz w:val="20"/>
          </w:rPr>
          <w:t xml:space="preserve"> </w:t>
        </w:r>
      </w:ins>
      <w:r w:rsidRPr="00050686">
        <w:rPr>
          <w:rFonts w:ascii="Arial" w:hAnsi="Arial" w:cs="Arial"/>
          <w:color w:val="000000"/>
          <w:sz w:val="20"/>
        </w:rPr>
        <w:t>na pojišťovnu</w:t>
      </w:r>
      <w:ins w:id="2" w:author="Pavel" w:date="2018-07-19T08:17:00Z">
        <w:r w:rsidR="00C57895">
          <w:rPr>
            <w:rFonts w:ascii="Arial" w:hAnsi="Arial" w:cs="Arial"/>
            <w:color w:val="000000"/>
            <w:sz w:val="20"/>
          </w:rPr>
          <w:t xml:space="preserve"> </w:t>
        </w:r>
        <w:r w:rsidR="00C57895" w:rsidRPr="002C6858">
          <w:rPr>
            <w:rFonts w:ascii="Arial" w:hAnsi="Arial" w:cs="Arial"/>
            <w:color w:val="000000"/>
            <w:sz w:val="20"/>
            <w:highlight w:val="yellow"/>
          </w:rPr>
          <w:t xml:space="preserve">a </w:t>
        </w:r>
      </w:ins>
      <w:ins w:id="3" w:author="Pavel" w:date="2018-08-06T09:26:00Z">
        <w:r w:rsidR="00117F2C" w:rsidRPr="002C6858">
          <w:rPr>
            <w:rFonts w:ascii="Arial" w:hAnsi="Arial" w:cs="Arial"/>
            <w:color w:val="000000"/>
            <w:sz w:val="20"/>
            <w:highlight w:val="yellow"/>
          </w:rPr>
          <w:t xml:space="preserve">pro </w:t>
        </w:r>
      </w:ins>
      <w:ins w:id="4" w:author="Pavel" w:date="2018-07-19T08:17:00Z">
        <w:r w:rsidR="00C57895" w:rsidRPr="002C6858">
          <w:rPr>
            <w:rFonts w:ascii="Arial" w:hAnsi="Arial" w:cs="Arial"/>
            <w:color w:val="000000"/>
            <w:sz w:val="20"/>
            <w:highlight w:val="yellow"/>
          </w:rPr>
          <w:t>jiné objednatele vyšetření</w:t>
        </w:r>
      </w:ins>
      <w:r w:rsidRPr="00050686">
        <w:rPr>
          <w:rFonts w:ascii="Arial" w:hAnsi="Arial" w:cs="Arial"/>
          <w:color w:val="000000"/>
          <w:sz w:val="20"/>
        </w:rPr>
        <w:t xml:space="preserve"> (dle Přílohy č. 2 této</w:t>
      </w:r>
      <w:r w:rsidRPr="009D582D">
        <w:rPr>
          <w:rFonts w:ascii="Arial" w:hAnsi="Arial" w:cs="Arial"/>
          <w:color w:val="000000"/>
          <w:sz w:val="20"/>
        </w:rPr>
        <w:t xml:space="preserve"> Smlouvy) a zajištění komplexního servisu na přístroje (</w:t>
      </w:r>
      <w:r w:rsidRPr="009D582D">
        <w:rPr>
          <w:rFonts w:ascii="Arial" w:hAnsi="Arial" w:cs="Arial"/>
          <w:bCs/>
          <w:sz w:val="20"/>
          <w:szCs w:val="20"/>
        </w:rPr>
        <w:t>specifikované v Příloze č. 2 této Smlouvy)</w:t>
      </w:r>
      <w:r w:rsidRPr="009D582D">
        <w:rPr>
          <w:rFonts w:ascii="Arial" w:hAnsi="Arial" w:cs="Arial"/>
          <w:color w:val="000000"/>
          <w:sz w:val="20"/>
        </w:rPr>
        <w:t xml:space="preserve"> dodané prodávajícím na základě související Kupní smlouvy uvedené v čl. II.3, a to vše po dobu trvání této smlouvy, tj. po dobu 5 let od dodání přístrojů</w:t>
      </w:r>
      <w:r w:rsidR="00E460D4" w:rsidRPr="009D582D">
        <w:rPr>
          <w:rFonts w:ascii="Arial" w:hAnsi="Arial" w:cs="Arial"/>
          <w:color w:val="000000"/>
          <w:sz w:val="20"/>
        </w:rPr>
        <w:t>.</w:t>
      </w:r>
      <w:r w:rsidR="00E460D4" w:rsidRPr="009D582D">
        <w:rPr>
          <w:rFonts w:ascii="Arial" w:hAnsi="Arial" w:cs="Arial"/>
          <w:iCs/>
          <w:sz w:val="20"/>
          <w:szCs w:val="20"/>
          <w:lang w:eastAsia="cs-CZ"/>
        </w:rPr>
        <w:t xml:space="preserve"> </w:t>
      </w:r>
    </w:p>
    <w:p w14:paraId="2968D3BD" w14:textId="77777777" w:rsidR="00677046" w:rsidRPr="008B5178" w:rsidRDefault="0047610C" w:rsidP="00677046">
      <w:pPr>
        <w:pStyle w:val="Odstavecseseznamem"/>
        <w:numPr>
          <w:ilvl w:val="0"/>
          <w:numId w:val="1"/>
        </w:numPr>
        <w:autoSpaceDE w:val="0"/>
        <w:autoSpaceDN w:val="0"/>
        <w:adjustRightInd w:val="0"/>
        <w:spacing w:after="120" w:line="240" w:lineRule="auto"/>
        <w:ind w:left="357" w:hanging="357"/>
        <w:contextualSpacing w:val="0"/>
        <w:jc w:val="both"/>
        <w:rPr>
          <w:rFonts w:ascii="Arial" w:hAnsi="Arial" w:cs="Arial"/>
          <w:iCs/>
          <w:sz w:val="20"/>
          <w:szCs w:val="20"/>
          <w:lang w:eastAsia="cs-CZ"/>
        </w:rPr>
      </w:pPr>
      <w:r w:rsidRPr="008B5178">
        <w:rPr>
          <w:rFonts w:ascii="Arial" w:hAnsi="Arial" w:cs="Arial"/>
          <w:iCs/>
          <w:sz w:val="20"/>
          <w:szCs w:val="20"/>
          <w:lang w:eastAsia="cs-CZ"/>
        </w:rPr>
        <w:t xml:space="preserve">Prodávající se touto smlouvou zavazuje, že dodá Kupujícímu </w:t>
      </w:r>
      <w:r w:rsidR="00677046" w:rsidRPr="00E460D4">
        <w:rPr>
          <w:rFonts w:ascii="Arial" w:hAnsi="Arial" w:cs="Arial"/>
          <w:sz w:val="20"/>
          <w:szCs w:val="20"/>
        </w:rPr>
        <w:t>diagnostické reagencie</w:t>
      </w:r>
      <w:r w:rsidR="00C541B4" w:rsidRPr="00E460D4">
        <w:rPr>
          <w:rFonts w:ascii="Arial" w:hAnsi="Arial" w:cs="Arial"/>
          <w:sz w:val="20"/>
          <w:szCs w:val="20"/>
        </w:rPr>
        <w:t>,</w:t>
      </w:r>
      <w:r w:rsidR="00C541B4" w:rsidRPr="00E460D4">
        <w:rPr>
          <w:rFonts w:ascii="Arial" w:hAnsi="Arial" w:cs="Arial"/>
          <w:iCs/>
          <w:sz w:val="20"/>
          <w:szCs w:val="20"/>
        </w:rPr>
        <w:t xml:space="preserve"> kontrolní materiál a kalibrátory</w:t>
      </w:r>
      <w:r w:rsidR="00677046" w:rsidRPr="00E460D4">
        <w:rPr>
          <w:rFonts w:ascii="Arial" w:hAnsi="Arial" w:cs="Arial"/>
          <w:sz w:val="20"/>
          <w:szCs w:val="20"/>
        </w:rPr>
        <w:t xml:space="preserve"> včetně spotřebního materiálu, který je výrobcem doporučen pro řádné provozování předmětného přístroje a spotřebního materiálu nutného pro přípravu či úpravu vzorku před vlastní analýzou, která vyplývá z požadavku výrobce</w:t>
      </w:r>
      <w:r w:rsidR="00FB4511" w:rsidRPr="00E460D4">
        <w:rPr>
          <w:rFonts w:ascii="Arial" w:hAnsi="Arial" w:cs="Arial"/>
          <w:sz w:val="20"/>
          <w:szCs w:val="20"/>
        </w:rPr>
        <w:t xml:space="preserve"> </w:t>
      </w:r>
      <w:r w:rsidRPr="00E460D4">
        <w:rPr>
          <w:rFonts w:ascii="Arial" w:hAnsi="Arial" w:cs="Arial"/>
          <w:iCs/>
          <w:sz w:val="20"/>
          <w:szCs w:val="20"/>
          <w:lang w:eastAsia="cs-CZ"/>
        </w:rPr>
        <w:t xml:space="preserve">(dále jen </w:t>
      </w:r>
      <w:r w:rsidR="005662DD" w:rsidRPr="00E460D4">
        <w:rPr>
          <w:rFonts w:ascii="Arial" w:hAnsi="Arial" w:cs="Arial"/>
          <w:iCs/>
          <w:sz w:val="20"/>
          <w:szCs w:val="20"/>
          <w:lang w:eastAsia="cs-CZ"/>
        </w:rPr>
        <w:t>„zboží“) podle</w:t>
      </w:r>
      <w:r w:rsidR="005662DD" w:rsidRPr="008B5178">
        <w:rPr>
          <w:rFonts w:ascii="Arial" w:hAnsi="Arial" w:cs="Arial"/>
          <w:iCs/>
          <w:sz w:val="20"/>
          <w:szCs w:val="20"/>
          <w:lang w:eastAsia="cs-CZ"/>
        </w:rPr>
        <w:t xml:space="preserve"> P</w:t>
      </w:r>
      <w:r w:rsidRPr="008B5178">
        <w:rPr>
          <w:rFonts w:ascii="Arial" w:hAnsi="Arial" w:cs="Arial"/>
          <w:iCs/>
          <w:sz w:val="20"/>
          <w:szCs w:val="20"/>
          <w:lang w:eastAsia="cs-CZ"/>
        </w:rPr>
        <w:t xml:space="preserve">řílohy č. 1 </w:t>
      </w:r>
      <w:r w:rsidR="00C541B4" w:rsidRPr="008B5178">
        <w:rPr>
          <w:rFonts w:ascii="Arial" w:hAnsi="Arial" w:cs="Arial"/>
          <w:iCs/>
          <w:sz w:val="20"/>
          <w:szCs w:val="20"/>
          <w:lang w:eastAsia="cs-CZ"/>
        </w:rPr>
        <w:t xml:space="preserve">a 2 </w:t>
      </w:r>
      <w:r w:rsidRPr="008B5178">
        <w:rPr>
          <w:rFonts w:ascii="Arial" w:hAnsi="Arial" w:cs="Arial"/>
          <w:iCs/>
          <w:sz w:val="20"/>
          <w:szCs w:val="20"/>
          <w:lang w:eastAsia="cs-CZ"/>
        </w:rPr>
        <w:t>této smlouvy v návaznosti na jednotlivé objednávky, které budou probíhat individuálně dle potřeb Kupujícího do místa plnění dle čl</w:t>
      </w:r>
      <w:r w:rsidR="00677046" w:rsidRPr="008B5178">
        <w:rPr>
          <w:rFonts w:ascii="Arial" w:hAnsi="Arial" w:cs="Arial"/>
          <w:iCs/>
          <w:sz w:val="20"/>
          <w:szCs w:val="20"/>
          <w:lang w:eastAsia="cs-CZ"/>
        </w:rPr>
        <w:t>.</w:t>
      </w:r>
      <w:r w:rsidRPr="008B5178">
        <w:rPr>
          <w:rFonts w:ascii="Arial" w:hAnsi="Arial" w:cs="Arial"/>
          <w:iCs/>
          <w:sz w:val="20"/>
          <w:szCs w:val="20"/>
          <w:lang w:eastAsia="cs-CZ"/>
        </w:rPr>
        <w:t xml:space="preserve"> III. 2 této smlouvy</w:t>
      </w:r>
      <w:r w:rsidR="00677046" w:rsidRPr="008B5178">
        <w:rPr>
          <w:rFonts w:ascii="Arial" w:hAnsi="Arial" w:cs="Arial"/>
          <w:iCs/>
          <w:sz w:val="20"/>
          <w:szCs w:val="20"/>
          <w:lang w:eastAsia="cs-CZ"/>
        </w:rPr>
        <w:t>.</w:t>
      </w:r>
    </w:p>
    <w:p w14:paraId="358FCFAE" w14:textId="4E68B277" w:rsidR="00AA24EE" w:rsidRPr="008B5178" w:rsidRDefault="00677046" w:rsidP="00AA24EE">
      <w:pPr>
        <w:pStyle w:val="Odstavecseseznamem"/>
        <w:numPr>
          <w:ilvl w:val="0"/>
          <w:numId w:val="1"/>
        </w:numPr>
        <w:autoSpaceDE w:val="0"/>
        <w:autoSpaceDN w:val="0"/>
        <w:adjustRightInd w:val="0"/>
        <w:spacing w:after="120" w:line="240" w:lineRule="auto"/>
        <w:ind w:left="357" w:hanging="357"/>
        <w:contextualSpacing w:val="0"/>
        <w:jc w:val="both"/>
        <w:rPr>
          <w:rFonts w:ascii="Arial" w:hAnsi="Arial" w:cs="Arial"/>
          <w:iCs/>
          <w:sz w:val="20"/>
          <w:szCs w:val="20"/>
          <w:lang w:eastAsia="cs-CZ"/>
        </w:rPr>
      </w:pPr>
      <w:r w:rsidRPr="002C6858">
        <w:rPr>
          <w:rFonts w:ascii="Arial" w:hAnsi="Arial" w:cs="Arial"/>
          <w:iCs/>
          <w:sz w:val="20"/>
          <w:szCs w:val="20"/>
          <w:highlight w:val="yellow"/>
          <w:lang w:eastAsia="cs-CZ"/>
        </w:rPr>
        <w:t xml:space="preserve">Prodávající </w:t>
      </w:r>
      <w:r w:rsidR="0047610C" w:rsidRPr="002C6858">
        <w:rPr>
          <w:rFonts w:ascii="Arial" w:hAnsi="Arial" w:cs="Arial"/>
          <w:iCs/>
          <w:sz w:val="20"/>
          <w:szCs w:val="20"/>
          <w:highlight w:val="yellow"/>
          <w:lang w:eastAsia="cs-CZ"/>
        </w:rPr>
        <w:t>pře</w:t>
      </w:r>
      <w:ins w:id="5" w:author="Pavel" w:date="2018-08-06T09:32:00Z">
        <w:r w:rsidR="00254B06" w:rsidRPr="002C6858">
          <w:rPr>
            <w:rFonts w:ascii="Arial" w:hAnsi="Arial" w:cs="Arial"/>
            <w:iCs/>
            <w:sz w:val="20"/>
            <w:szCs w:val="20"/>
            <w:highlight w:val="yellow"/>
            <w:lang w:eastAsia="cs-CZ"/>
          </w:rPr>
          <w:t xml:space="preserve">nechá </w:t>
        </w:r>
      </w:ins>
      <w:del w:id="6" w:author="Pavel" w:date="2018-08-06T09:32:00Z">
        <w:r w:rsidR="0047610C" w:rsidRPr="002C6858" w:rsidDel="00254B06">
          <w:rPr>
            <w:rFonts w:ascii="Arial" w:hAnsi="Arial" w:cs="Arial"/>
            <w:iCs/>
            <w:sz w:val="20"/>
            <w:szCs w:val="20"/>
            <w:highlight w:val="yellow"/>
            <w:lang w:eastAsia="cs-CZ"/>
          </w:rPr>
          <w:delText xml:space="preserve">vede na </w:delText>
        </w:r>
      </w:del>
      <w:r w:rsidR="0047610C" w:rsidRPr="002C6858">
        <w:rPr>
          <w:rFonts w:ascii="Arial" w:hAnsi="Arial" w:cs="Arial"/>
          <w:iCs/>
          <w:sz w:val="20"/>
          <w:szCs w:val="20"/>
          <w:highlight w:val="yellow"/>
          <w:lang w:eastAsia="cs-CZ"/>
        </w:rPr>
        <w:t>Kupující</w:t>
      </w:r>
      <w:ins w:id="7" w:author="Pavel" w:date="2018-08-06T09:32:00Z">
        <w:r w:rsidR="00254B06" w:rsidRPr="002C6858">
          <w:rPr>
            <w:rFonts w:ascii="Arial" w:hAnsi="Arial" w:cs="Arial"/>
            <w:iCs/>
            <w:sz w:val="20"/>
            <w:szCs w:val="20"/>
            <w:highlight w:val="yellow"/>
            <w:lang w:eastAsia="cs-CZ"/>
          </w:rPr>
          <w:t>mu</w:t>
        </w:r>
      </w:ins>
      <w:del w:id="8" w:author="Pavel" w:date="2018-08-06T09:32:00Z">
        <w:r w:rsidR="0047610C" w:rsidRPr="002C6858" w:rsidDel="00254B06">
          <w:rPr>
            <w:rFonts w:ascii="Arial" w:hAnsi="Arial" w:cs="Arial"/>
            <w:iCs/>
            <w:sz w:val="20"/>
            <w:szCs w:val="20"/>
            <w:highlight w:val="yellow"/>
            <w:lang w:eastAsia="cs-CZ"/>
          </w:rPr>
          <w:delText>ho</w:delText>
        </w:r>
      </w:del>
      <w:r w:rsidR="0047610C" w:rsidRPr="002C6858">
        <w:rPr>
          <w:rFonts w:ascii="Arial" w:hAnsi="Arial" w:cs="Arial"/>
          <w:iCs/>
          <w:sz w:val="20"/>
          <w:szCs w:val="20"/>
          <w:highlight w:val="yellow"/>
          <w:lang w:eastAsia="cs-CZ"/>
        </w:rPr>
        <w:t xml:space="preserve"> </w:t>
      </w:r>
      <w:del w:id="9" w:author="Pavel" w:date="2018-08-06T09:33:00Z">
        <w:r w:rsidR="0047610C" w:rsidRPr="002C6858" w:rsidDel="00254B06">
          <w:rPr>
            <w:rFonts w:ascii="Arial" w:hAnsi="Arial" w:cs="Arial"/>
            <w:iCs/>
            <w:sz w:val="20"/>
            <w:szCs w:val="20"/>
            <w:highlight w:val="yellow"/>
            <w:lang w:eastAsia="cs-CZ"/>
          </w:rPr>
          <w:delText xml:space="preserve">vlastnické právo k tomuto </w:delText>
        </w:r>
      </w:del>
      <w:r w:rsidR="0047610C" w:rsidRPr="002C6858">
        <w:rPr>
          <w:rFonts w:ascii="Arial" w:hAnsi="Arial" w:cs="Arial"/>
          <w:iCs/>
          <w:sz w:val="20"/>
          <w:szCs w:val="20"/>
          <w:highlight w:val="yellow"/>
          <w:lang w:eastAsia="cs-CZ"/>
        </w:rPr>
        <w:t>zboží</w:t>
      </w:r>
      <w:ins w:id="10" w:author="Pavel" w:date="2018-08-06T09:33:00Z">
        <w:r w:rsidR="00254B06" w:rsidRPr="002C6858">
          <w:rPr>
            <w:rFonts w:ascii="Arial" w:hAnsi="Arial" w:cs="Arial"/>
            <w:iCs/>
            <w:sz w:val="20"/>
            <w:szCs w:val="20"/>
            <w:highlight w:val="yellow"/>
            <w:lang w:eastAsia="cs-CZ"/>
          </w:rPr>
          <w:t xml:space="preserve"> za účelem jeho použití</w:t>
        </w:r>
      </w:ins>
      <w:r w:rsidR="0047610C" w:rsidRPr="008B5178">
        <w:rPr>
          <w:rFonts w:ascii="Arial" w:hAnsi="Arial" w:cs="Arial"/>
          <w:iCs/>
          <w:sz w:val="20"/>
          <w:szCs w:val="20"/>
          <w:lang w:eastAsia="cs-CZ"/>
        </w:rPr>
        <w:t>, a to v souladu s podmínkami předmětné veřejné zakázky a Kupující se zavazuje, že uhradí Prodávajícímu za dodané zboží kupní cenu</w:t>
      </w:r>
      <w:ins w:id="11" w:author="Pavel" w:date="2018-07-19T08:18:00Z">
        <w:r w:rsidR="00C57895" w:rsidRPr="002C6858">
          <w:rPr>
            <w:rFonts w:ascii="Arial" w:hAnsi="Arial" w:cs="Arial"/>
            <w:iCs/>
            <w:sz w:val="20"/>
            <w:szCs w:val="20"/>
            <w:highlight w:val="yellow"/>
            <w:lang w:eastAsia="cs-CZ"/>
          </w:rPr>
          <w:t>, jejíž výše je s</w:t>
        </w:r>
      </w:ins>
      <w:ins w:id="12" w:author="Pavel" w:date="2018-07-19T08:19:00Z">
        <w:r w:rsidR="00C57895" w:rsidRPr="002C6858">
          <w:rPr>
            <w:rFonts w:ascii="Arial" w:hAnsi="Arial" w:cs="Arial"/>
            <w:iCs/>
            <w:sz w:val="20"/>
            <w:szCs w:val="20"/>
            <w:highlight w:val="yellow"/>
            <w:lang w:eastAsia="cs-CZ"/>
          </w:rPr>
          <w:t xml:space="preserve">jednána </w:t>
        </w:r>
      </w:ins>
      <w:ins w:id="13" w:author="Pavel" w:date="2018-07-19T08:21:00Z">
        <w:r w:rsidR="00C57895" w:rsidRPr="002C6858">
          <w:rPr>
            <w:rFonts w:ascii="Arial" w:hAnsi="Arial" w:cs="Arial"/>
            <w:iCs/>
            <w:sz w:val="20"/>
            <w:szCs w:val="20"/>
            <w:highlight w:val="yellow"/>
            <w:lang w:eastAsia="cs-CZ"/>
          </w:rPr>
          <w:t xml:space="preserve">jako </w:t>
        </w:r>
      </w:ins>
      <w:ins w:id="14" w:author="Pavel" w:date="2018-07-19T08:19:00Z">
        <w:r w:rsidR="00C57895" w:rsidRPr="002C6858">
          <w:rPr>
            <w:rFonts w:ascii="Arial" w:hAnsi="Arial" w:cs="Arial"/>
            <w:iCs/>
            <w:sz w:val="20"/>
            <w:szCs w:val="20"/>
            <w:highlight w:val="yellow"/>
            <w:lang w:eastAsia="cs-CZ"/>
          </w:rPr>
          <w:t>cen</w:t>
        </w:r>
      </w:ins>
      <w:ins w:id="15" w:author="Pavel" w:date="2018-07-19T08:21:00Z">
        <w:r w:rsidR="00C57895" w:rsidRPr="002C6858">
          <w:rPr>
            <w:rFonts w:ascii="Arial" w:hAnsi="Arial" w:cs="Arial"/>
            <w:iCs/>
            <w:sz w:val="20"/>
            <w:szCs w:val="20"/>
            <w:highlight w:val="yellow"/>
            <w:lang w:eastAsia="cs-CZ"/>
          </w:rPr>
          <w:t>a</w:t>
        </w:r>
      </w:ins>
      <w:ins w:id="16" w:author="Pavel" w:date="2018-07-19T08:19:00Z">
        <w:r w:rsidR="00C57895" w:rsidRPr="002C6858">
          <w:rPr>
            <w:rFonts w:ascii="Arial" w:hAnsi="Arial" w:cs="Arial"/>
            <w:iCs/>
            <w:sz w:val="20"/>
            <w:szCs w:val="20"/>
            <w:highlight w:val="yellow"/>
            <w:lang w:eastAsia="cs-CZ"/>
          </w:rPr>
          <w:t xml:space="preserve"> za </w:t>
        </w:r>
      </w:ins>
      <w:ins w:id="17" w:author="Pavel" w:date="2018-07-19T08:21:00Z">
        <w:r w:rsidR="00C57895" w:rsidRPr="002C6858">
          <w:rPr>
            <w:rFonts w:ascii="Arial" w:hAnsi="Arial" w:cs="Arial"/>
            <w:iCs/>
            <w:sz w:val="20"/>
            <w:szCs w:val="20"/>
            <w:highlight w:val="yellow"/>
            <w:lang w:eastAsia="cs-CZ"/>
          </w:rPr>
          <w:t>jednotliv</w:t>
        </w:r>
      </w:ins>
      <w:ins w:id="18" w:author="Pavel" w:date="2018-08-06T09:34:00Z">
        <w:r w:rsidR="00254B06" w:rsidRPr="002C6858">
          <w:rPr>
            <w:rFonts w:ascii="Arial" w:hAnsi="Arial" w:cs="Arial"/>
            <w:iCs/>
            <w:sz w:val="20"/>
            <w:szCs w:val="20"/>
            <w:highlight w:val="yellow"/>
            <w:lang w:eastAsia="cs-CZ"/>
          </w:rPr>
          <w:t>ý</w:t>
        </w:r>
      </w:ins>
      <w:ins w:id="19" w:author="Pavel" w:date="2018-07-19T08:21:00Z">
        <w:r w:rsidR="00C57895" w:rsidRPr="002C6858">
          <w:rPr>
            <w:rFonts w:ascii="Arial" w:hAnsi="Arial" w:cs="Arial"/>
            <w:iCs/>
            <w:sz w:val="20"/>
            <w:szCs w:val="20"/>
            <w:highlight w:val="yellow"/>
            <w:lang w:eastAsia="cs-CZ"/>
          </w:rPr>
          <w:t xml:space="preserve"> </w:t>
        </w:r>
      </w:ins>
      <w:ins w:id="20" w:author="Pavel" w:date="2018-07-19T08:19:00Z">
        <w:r w:rsidR="00C57895" w:rsidRPr="002C6858">
          <w:rPr>
            <w:rFonts w:ascii="Arial" w:hAnsi="Arial" w:cs="Arial"/>
            <w:iCs/>
            <w:sz w:val="20"/>
            <w:szCs w:val="20"/>
            <w:highlight w:val="yellow"/>
            <w:lang w:eastAsia="cs-CZ"/>
          </w:rPr>
          <w:t>reportovan</w:t>
        </w:r>
      </w:ins>
      <w:ins w:id="21" w:author="Pavel" w:date="2018-08-06T09:34:00Z">
        <w:r w:rsidR="00254B06" w:rsidRPr="002C6858">
          <w:rPr>
            <w:rFonts w:ascii="Arial" w:hAnsi="Arial" w:cs="Arial"/>
            <w:iCs/>
            <w:sz w:val="20"/>
            <w:szCs w:val="20"/>
            <w:highlight w:val="yellow"/>
            <w:lang w:eastAsia="cs-CZ"/>
          </w:rPr>
          <w:t>ý</w:t>
        </w:r>
      </w:ins>
      <w:ins w:id="22" w:author="Pavel" w:date="2018-07-19T08:19:00Z">
        <w:r w:rsidR="00C57895" w:rsidRPr="002C6858">
          <w:rPr>
            <w:rFonts w:ascii="Arial" w:hAnsi="Arial" w:cs="Arial"/>
            <w:iCs/>
            <w:sz w:val="20"/>
            <w:szCs w:val="20"/>
            <w:highlight w:val="yellow"/>
            <w:lang w:eastAsia="cs-CZ"/>
          </w:rPr>
          <w:t xml:space="preserve"> </w:t>
        </w:r>
      </w:ins>
      <w:ins w:id="23" w:author="Pavel" w:date="2018-08-06T09:34:00Z">
        <w:r w:rsidR="00254B06" w:rsidRPr="002C6858">
          <w:rPr>
            <w:rFonts w:ascii="Arial" w:hAnsi="Arial" w:cs="Arial"/>
            <w:iCs/>
            <w:sz w:val="20"/>
            <w:szCs w:val="20"/>
            <w:highlight w:val="yellow"/>
            <w:lang w:eastAsia="cs-CZ"/>
          </w:rPr>
          <w:t>výsledek (</w:t>
        </w:r>
      </w:ins>
      <w:ins w:id="24" w:author="Pavel" w:date="2018-07-19T08:19:00Z">
        <w:r w:rsidR="00C57895" w:rsidRPr="002C6858">
          <w:rPr>
            <w:rFonts w:ascii="Arial" w:hAnsi="Arial" w:cs="Arial"/>
            <w:iCs/>
            <w:sz w:val="20"/>
            <w:szCs w:val="20"/>
            <w:highlight w:val="yellow"/>
            <w:lang w:eastAsia="cs-CZ"/>
          </w:rPr>
          <w:t>vyšetření</w:t>
        </w:r>
      </w:ins>
      <w:ins w:id="25" w:author="Pavel" w:date="2018-08-06T09:34:00Z">
        <w:r w:rsidR="00254B06" w:rsidRPr="002C6858">
          <w:rPr>
            <w:rFonts w:ascii="Arial" w:hAnsi="Arial" w:cs="Arial"/>
            <w:iCs/>
            <w:sz w:val="20"/>
            <w:szCs w:val="20"/>
            <w:highlight w:val="yellow"/>
            <w:lang w:eastAsia="cs-CZ"/>
          </w:rPr>
          <w:t>)</w:t>
        </w:r>
      </w:ins>
      <w:ins w:id="26" w:author="Pavel" w:date="2018-07-19T08:20:00Z">
        <w:r w:rsidR="00C57895" w:rsidRPr="002C6858">
          <w:rPr>
            <w:rFonts w:ascii="Arial" w:hAnsi="Arial" w:cs="Arial"/>
            <w:sz w:val="20"/>
            <w:szCs w:val="20"/>
            <w:highlight w:val="yellow"/>
          </w:rPr>
          <w:t xml:space="preserve"> vykázan</w:t>
        </w:r>
      </w:ins>
      <w:ins w:id="27" w:author="Pavel" w:date="2018-08-06T09:34:00Z">
        <w:r w:rsidR="00254B06" w:rsidRPr="002C6858">
          <w:rPr>
            <w:rFonts w:ascii="Arial" w:hAnsi="Arial" w:cs="Arial"/>
            <w:sz w:val="20"/>
            <w:szCs w:val="20"/>
            <w:highlight w:val="yellow"/>
          </w:rPr>
          <w:t>ý</w:t>
        </w:r>
      </w:ins>
      <w:ins w:id="28" w:author="Pavel" w:date="2018-07-19T08:20:00Z">
        <w:r w:rsidR="00C57895" w:rsidRPr="002C6858">
          <w:rPr>
            <w:rFonts w:ascii="Arial" w:hAnsi="Arial" w:cs="Arial"/>
            <w:sz w:val="20"/>
            <w:szCs w:val="20"/>
            <w:highlight w:val="yellow"/>
          </w:rPr>
          <w:t xml:space="preserve"> v laboratorním informačním systému Kupujícího</w:t>
        </w:r>
      </w:ins>
      <w:del w:id="29" w:author="Pavel" w:date="2018-07-19T08:20:00Z">
        <w:r w:rsidR="0047610C" w:rsidRPr="002C6858" w:rsidDel="00C57895">
          <w:rPr>
            <w:rFonts w:ascii="Arial" w:hAnsi="Arial" w:cs="Arial"/>
            <w:sz w:val="20"/>
            <w:szCs w:val="20"/>
            <w:highlight w:val="yellow"/>
          </w:rPr>
          <w:delText>.</w:delText>
        </w:r>
      </w:del>
    </w:p>
    <w:p w14:paraId="691F0DC4" w14:textId="77777777" w:rsidR="00AA24EE" w:rsidRPr="008B5178" w:rsidRDefault="0083503B" w:rsidP="00AA24EE">
      <w:pPr>
        <w:pStyle w:val="Odstavecseseznamem"/>
        <w:numPr>
          <w:ilvl w:val="0"/>
          <w:numId w:val="1"/>
        </w:numPr>
        <w:autoSpaceDE w:val="0"/>
        <w:autoSpaceDN w:val="0"/>
        <w:adjustRightInd w:val="0"/>
        <w:spacing w:after="120" w:line="240" w:lineRule="auto"/>
        <w:ind w:left="357" w:hanging="357"/>
        <w:contextualSpacing w:val="0"/>
        <w:jc w:val="both"/>
        <w:rPr>
          <w:rFonts w:ascii="Arial" w:hAnsi="Arial" w:cs="Arial"/>
          <w:iCs/>
          <w:sz w:val="20"/>
          <w:szCs w:val="20"/>
          <w:lang w:eastAsia="cs-CZ"/>
        </w:rPr>
      </w:pPr>
      <w:r w:rsidRPr="008B5178">
        <w:rPr>
          <w:rFonts w:ascii="Arial" w:hAnsi="Arial" w:cs="Arial"/>
          <w:iCs/>
          <w:sz w:val="20"/>
          <w:szCs w:val="20"/>
          <w:lang w:eastAsia="cs-CZ"/>
        </w:rPr>
        <w:t xml:space="preserve">Celkový objem </w:t>
      </w:r>
      <w:r w:rsidR="00677046" w:rsidRPr="008B5178">
        <w:rPr>
          <w:rFonts w:ascii="Arial" w:hAnsi="Arial" w:cs="Arial"/>
          <w:iCs/>
          <w:sz w:val="20"/>
          <w:szCs w:val="20"/>
          <w:lang w:eastAsia="cs-CZ"/>
        </w:rPr>
        <w:t xml:space="preserve">Zboží po </w:t>
      </w:r>
      <w:r w:rsidRPr="008B5178">
        <w:rPr>
          <w:rFonts w:ascii="Arial" w:hAnsi="Arial" w:cs="Arial"/>
          <w:iCs/>
          <w:sz w:val="20"/>
          <w:szCs w:val="20"/>
          <w:lang w:eastAsia="cs-CZ"/>
        </w:rPr>
        <w:t xml:space="preserve">dobu trvání </w:t>
      </w:r>
      <w:r w:rsidR="00677046" w:rsidRPr="008B5178">
        <w:rPr>
          <w:rFonts w:ascii="Arial" w:hAnsi="Arial" w:cs="Arial"/>
          <w:iCs/>
          <w:sz w:val="20"/>
          <w:szCs w:val="20"/>
          <w:lang w:eastAsia="cs-CZ"/>
        </w:rPr>
        <w:t>této smlouvy</w:t>
      </w:r>
      <w:r w:rsidRPr="008B5178">
        <w:rPr>
          <w:rFonts w:ascii="Arial" w:hAnsi="Arial" w:cs="Arial"/>
          <w:iCs/>
          <w:sz w:val="20"/>
          <w:szCs w:val="20"/>
          <w:lang w:eastAsia="cs-CZ"/>
        </w:rPr>
        <w:t xml:space="preserve"> uvedený v </w:t>
      </w:r>
      <w:r w:rsidR="00C541B4" w:rsidRPr="008B5178">
        <w:rPr>
          <w:rFonts w:ascii="Arial" w:hAnsi="Arial" w:cs="Arial"/>
          <w:iCs/>
          <w:sz w:val="20"/>
          <w:szCs w:val="20"/>
          <w:lang w:eastAsia="cs-CZ"/>
        </w:rPr>
        <w:t xml:space="preserve">Příloze č. 1 a 2 </w:t>
      </w:r>
      <w:r w:rsidRPr="008B5178">
        <w:rPr>
          <w:rFonts w:ascii="Arial" w:hAnsi="Arial" w:cs="Arial"/>
          <w:iCs/>
          <w:sz w:val="20"/>
          <w:szCs w:val="20"/>
          <w:lang w:eastAsia="cs-CZ"/>
        </w:rPr>
        <w:t xml:space="preserve">této smlouvy, je předpokládaný. Odebrané množství bude dáno skutečnou potřebou </w:t>
      </w:r>
      <w:r w:rsidR="00677046" w:rsidRPr="008B5178">
        <w:rPr>
          <w:rFonts w:ascii="Arial" w:hAnsi="Arial" w:cs="Arial"/>
          <w:iCs/>
          <w:sz w:val="20"/>
          <w:szCs w:val="20"/>
          <w:lang w:eastAsia="cs-CZ"/>
        </w:rPr>
        <w:t>K</w:t>
      </w:r>
      <w:r w:rsidRPr="008B5178">
        <w:rPr>
          <w:rFonts w:ascii="Arial" w:hAnsi="Arial" w:cs="Arial"/>
          <w:iCs/>
          <w:sz w:val="20"/>
          <w:szCs w:val="20"/>
          <w:lang w:eastAsia="cs-CZ"/>
        </w:rPr>
        <w:t>upujícího a jeho jednotlivými objednávkami.</w:t>
      </w:r>
      <w:r w:rsidR="00AA24EE" w:rsidRPr="008B5178">
        <w:rPr>
          <w:sz w:val="20"/>
          <w:szCs w:val="20"/>
        </w:rPr>
        <w:t xml:space="preserve"> </w:t>
      </w:r>
      <w:r w:rsidR="00AA24EE" w:rsidRPr="008B5178">
        <w:rPr>
          <w:rFonts w:ascii="Arial" w:hAnsi="Arial" w:cs="Arial"/>
          <w:sz w:val="20"/>
          <w:szCs w:val="20"/>
        </w:rPr>
        <w:t>Kupující není povinen vyčerpat určitý minimální objem poskytovaných dodávek.</w:t>
      </w:r>
    </w:p>
    <w:p w14:paraId="676003F3" w14:textId="77777777" w:rsidR="0047610C" w:rsidRPr="008B5178" w:rsidRDefault="0047610C" w:rsidP="001569D3">
      <w:pPr>
        <w:pStyle w:val="Odstavecseseznamem"/>
        <w:numPr>
          <w:ilvl w:val="0"/>
          <w:numId w:val="1"/>
        </w:numPr>
        <w:autoSpaceDE w:val="0"/>
        <w:autoSpaceDN w:val="0"/>
        <w:adjustRightInd w:val="0"/>
        <w:spacing w:after="120" w:line="240" w:lineRule="auto"/>
        <w:ind w:left="357" w:hanging="357"/>
        <w:contextualSpacing w:val="0"/>
        <w:jc w:val="both"/>
        <w:rPr>
          <w:rFonts w:ascii="Arial" w:hAnsi="Arial" w:cs="Arial"/>
          <w:iCs/>
          <w:sz w:val="20"/>
          <w:szCs w:val="20"/>
          <w:lang w:eastAsia="cs-CZ"/>
        </w:rPr>
      </w:pPr>
      <w:r w:rsidRPr="008B5178">
        <w:rPr>
          <w:rFonts w:ascii="Arial" w:hAnsi="Arial" w:cs="Arial"/>
          <w:iCs/>
          <w:sz w:val="20"/>
          <w:szCs w:val="20"/>
          <w:lang w:eastAsia="cs-CZ"/>
        </w:rPr>
        <w:t xml:space="preserve">Zboží bude Prodávající dodávat Kupujícímu postupně po jednotlivých objednávkách, přičemž jednotlivou objednávkou se pro účely této smlouvy rozumí dodání zboží na základě objednávky Kupujícího (dále jen „Objednávka“). Podrobná specifikace zboží je stanovena v </w:t>
      </w:r>
      <w:r w:rsidR="00677046" w:rsidRPr="008B5178">
        <w:rPr>
          <w:rFonts w:ascii="Arial" w:hAnsi="Arial" w:cs="Arial"/>
          <w:iCs/>
          <w:sz w:val="20"/>
          <w:szCs w:val="20"/>
          <w:lang w:eastAsia="cs-CZ"/>
        </w:rPr>
        <w:t>P</w:t>
      </w:r>
      <w:r w:rsidRPr="008B5178">
        <w:rPr>
          <w:rFonts w:ascii="Arial" w:hAnsi="Arial" w:cs="Arial"/>
          <w:iCs/>
          <w:sz w:val="20"/>
          <w:szCs w:val="20"/>
          <w:lang w:eastAsia="cs-CZ"/>
        </w:rPr>
        <w:t xml:space="preserve">říloze č. 1 </w:t>
      </w:r>
      <w:r w:rsidR="00C541B4" w:rsidRPr="008B5178">
        <w:rPr>
          <w:rFonts w:ascii="Arial" w:hAnsi="Arial" w:cs="Arial"/>
          <w:iCs/>
          <w:sz w:val="20"/>
          <w:szCs w:val="20"/>
          <w:lang w:eastAsia="cs-CZ"/>
        </w:rPr>
        <w:t xml:space="preserve">a 2 </w:t>
      </w:r>
      <w:r w:rsidRPr="008B5178">
        <w:rPr>
          <w:rFonts w:ascii="Arial" w:hAnsi="Arial" w:cs="Arial"/>
          <w:iCs/>
          <w:sz w:val="20"/>
          <w:szCs w:val="20"/>
          <w:lang w:eastAsia="cs-CZ"/>
        </w:rPr>
        <w:t xml:space="preserve">této smlouvy. Jednotlivá objednávka plnění je návrhem Kupujícího, kterým Kupující specifikuje konkrétní jednotlivou objednávku co do druhu a počtu kusů zboží. Kupující je oprávněn do Objednávky uvést pouze ty druhy zboží, které jsou uvedeny v </w:t>
      </w:r>
      <w:r w:rsidR="00C541B4" w:rsidRPr="008B5178">
        <w:rPr>
          <w:rFonts w:ascii="Arial" w:hAnsi="Arial" w:cs="Arial"/>
          <w:iCs/>
          <w:sz w:val="20"/>
          <w:szCs w:val="20"/>
          <w:lang w:eastAsia="cs-CZ"/>
        </w:rPr>
        <w:t xml:space="preserve">Příloze č. 1 a 2 </w:t>
      </w:r>
      <w:r w:rsidRPr="008B5178">
        <w:rPr>
          <w:rFonts w:ascii="Arial" w:hAnsi="Arial" w:cs="Arial"/>
          <w:iCs/>
          <w:sz w:val="20"/>
          <w:szCs w:val="20"/>
          <w:lang w:eastAsia="cs-CZ"/>
        </w:rPr>
        <w:t>této smlouvy.</w:t>
      </w:r>
    </w:p>
    <w:p w14:paraId="698462C2" w14:textId="2D8A90AD" w:rsidR="0047610C" w:rsidRPr="008B5178" w:rsidRDefault="0047610C" w:rsidP="001569D3">
      <w:pPr>
        <w:pStyle w:val="Odstavecseseznamem"/>
        <w:numPr>
          <w:ilvl w:val="0"/>
          <w:numId w:val="1"/>
        </w:numPr>
        <w:autoSpaceDE w:val="0"/>
        <w:autoSpaceDN w:val="0"/>
        <w:adjustRightInd w:val="0"/>
        <w:spacing w:after="120" w:line="240" w:lineRule="auto"/>
        <w:ind w:left="357" w:hanging="357"/>
        <w:contextualSpacing w:val="0"/>
        <w:jc w:val="both"/>
        <w:rPr>
          <w:rFonts w:ascii="Arial" w:hAnsi="Arial" w:cs="Arial"/>
          <w:iCs/>
          <w:sz w:val="20"/>
          <w:szCs w:val="20"/>
          <w:lang w:eastAsia="cs-CZ"/>
        </w:rPr>
      </w:pPr>
      <w:r w:rsidRPr="008B5178">
        <w:rPr>
          <w:rFonts w:ascii="Arial" w:hAnsi="Arial" w:cs="Arial"/>
          <w:iCs/>
          <w:sz w:val="20"/>
          <w:szCs w:val="20"/>
          <w:lang w:eastAsia="cs-CZ"/>
        </w:rPr>
        <w:t>Zboží bude Prodávajícím Kupujícímu dodá</w:t>
      </w:r>
      <w:ins w:id="30" w:author="Pavel" w:date="2018-08-06T09:34:00Z">
        <w:r w:rsidR="00254B06" w:rsidRPr="002C6858">
          <w:rPr>
            <w:rFonts w:ascii="Arial" w:hAnsi="Arial" w:cs="Arial"/>
            <w:iCs/>
            <w:sz w:val="20"/>
            <w:szCs w:val="20"/>
            <w:highlight w:val="yellow"/>
            <w:lang w:eastAsia="cs-CZ"/>
          </w:rPr>
          <w:t>vá</w:t>
        </w:r>
      </w:ins>
      <w:r w:rsidRPr="008B5178">
        <w:rPr>
          <w:rFonts w:ascii="Arial" w:hAnsi="Arial" w:cs="Arial"/>
          <w:iCs/>
          <w:sz w:val="20"/>
          <w:szCs w:val="20"/>
          <w:lang w:eastAsia="cs-CZ"/>
        </w:rPr>
        <w:t>no po částech v závislosti na objednávkách Kupujícího. Pořízením zboží se pro účely této smlouvy rozumí dodávka zboží do místa plnění a jeho předání</w:t>
      </w:r>
      <w:r w:rsidR="0083503B" w:rsidRPr="008B5178">
        <w:rPr>
          <w:rFonts w:ascii="Arial" w:hAnsi="Arial" w:cs="Arial"/>
          <w:iCs/>
          <w:sz w:val="20"/>
          <w:szCs w:val="20"/>
          <w:lang w:eastAsia="cs-CZ"/>
        </w:rPr>
        <w:t xml:space="preserve"> Kupujícímu.</w:t>
      </w:r>
    </w:p>
    <w:p w14:paraId="16CD9262" w14:textId="77777777" w:rsidR="0047610C" w:rsidRPr="008B5178" w:rsidRDefault="00D74DE6" w:rsidP="001569D3">
      <w:pPr>
        <w:pStyle w:val="Odstavecseseznamem"/>
        <w:numPr>
          <w:ilvl w:val="0"/>
          <w:numId w:val="1"/>
        </w:numPr>
        <w:autoSpaceDE w:val="0"/>
        <w:autoSpaceDN w:val="0"/>
        <w:adjustRightInd w:val="0"/>
        <w:spacing w:after="120" w:line="240" w:lineRule="auto"/>
        <w:ind w:left="357" w:hanging="357"/>
        <w:contextualSpacing w:val="0"/>
        <w:jc w:val="both"/>
        <w:rPr>
          <w:rFonts w:ascii="Arial" w:hAnsi="Arial" w:cs="Arial"/>
          <w:sz w:val="20"/>
          <w:szCs w:val="20"/>
        </w:rPr>
      </w:pPr>
      <w:r w:rsidRPr="008B5178">
        <w:rPr>
          <w:rFonts w:ascii="Arial" w:hAnsi="Arial" w:cs="Arial"/>
          <w:iCs/>
          <w:sz w:val="20"/>
          <w:szCs w:val="20"/>
          <w:lang w:eastAsia="cs-CZ"/>
        </w:rPr>
        <w:t>Zboží včetně jeho balení, konzervace a ochrany pro přepravu musí splňovat požadavky příslušných platných ČSN</w:t>
      </w:r>
      <w:r w:rsidR="005662DD" w:rsidRPr="008B5178">
        <w:rPr>
          <w:rFonts w:ascii="Arial" w:hAnsi="Arial" w:cs="Arial"/>
          <w:sz w:val="20"/>
          <w:szCs w:val="20"/>
        </w:rPr>
        <w:t xml:space="preserve">. </w:t>
      </w:r>
      <w:r w:rsidR="0047610C" w:rsidRPr="008B5178">
        <w:rPr>
          <w:rFonts w:ascii="Arial" w:hAnsi="Arial" w:cs="Arial"/>
          <w:iCs/>
          <w:sz w:val="20"/>
          <w:szCs w:val="20"/>
          <w:lang w:eastAsia="cs-CZ"/>
        </w:rPr>
        <w:t xml:space="preserve">Prodávající prohlašuje, že dodávané zboží je nové, originální a nepoužité, nemá žádné vady faktické ani právní, neváznou na něm zástavy ani žádná jiná práva třetích osob. </w:t>
      </w:r>
    </w:p>
    <w:p w14:paraId="67756E46" w14:textId="77777777" w:rsidR="0047610C" w:rsidRPr="008B5178" w:rsidRDefault="0047610C" w:rsidP="001569D3">
      <w:pPr>
        <w:pStyle w:val="Odstavecseseznamem"/>
        <w:numPr>
          <w:ilvl w:val="0"/>
          <w:numId w:val="1"/>
        </w:numPr>
        <w:autoSpaceDE w:val="0"/>
        <w:autoSpaceDN w:val="0"/>
        <w:adjustRightInd w:val="0"/>
        <w:spacing w:after="120" w:line="240" w:lineRule="auto"/>
        <w:ind w:left="357" w:hanging="357"/>
        <w:contextualSpacing w:val="0"/>
        <w:jc w:val="both"/>
        <w:rPr>
          <w:rFonts w:ascii="Arial" w:hAnsi="Arial" w:cs="Arial"/>
          <w:sz w:val="20"/>
          <w:szCs w:val="20"/>
        </w:rPr>
      </w:pPr>
      <w:r w:rsidRPr="008B5178">
        <w:rPr>
          <w:rFonts w:ascii="Arial" w:hAnsi="Arial" w:cs="Arial"/>
          <w:iCs/>
          <w:sz w:val="20"/>
          <w:szCs w:val="20"/>
          <w:lang w:eastAsia="cs-CZ"/>
        </w:rPr>
        <w:t>Zboží dodávané Prodávajícím musí být použitelné s</w:t>
      </w:r>
      <w:r w:rsidR="005662DD" w:rsidRPr="008B5178">
        <w:rPr>
          <w:rFonts w:ascii="Arial" w:hAnsi="Arial" w:cs="Arial"/>
          <w:iCs/>
          <w:sz w:val="20"/>
          <w:szCs w:val="20"/>
          <w:lang w:eastAsia="cs-CZ"/>
        </w:rPr>
        <w:t xml:space="preserve"> předmětnými přístroji, které </w:t>
      </w:r>
      <w:r w:rsidRPr="008B5178">
        <w:rPr>
          <w:rFonts w:ascii="Arial" w:hAnsi="Arial" w:cs="Arial"/>
          <w:iCs/>
          <w:sz w:val="20"/>
          <w:szCs w:val="20"/>
          <w:lang w:eastAsia="cs-CZ"/>
        </w:rPr>
        <w:t>Prodávající</w:t>
      </w:r>
      <w:r w:rsidR="005662DD" w:rsidRPr="008B5178">
        <w:rPr>
          <w:rFonts w:ascii="Arial" w:hAnsi="Arial" w:cs="Arial"/>
          <w:iCs/>
          <w:sz w:val="20"/>
          <w:szCs w:val="20"/>
          <w:lang w:eastAsia="cs-CZ"/>
        </w:rPr>
        <w:t xml:space="preserve"> Kupujícímu</w:t>
      </w:r>
      <w:r w:rsidRPr="008B5178">
        <w:rPr>
          <w:rFonts w:ascii="Arial" w:hAnsi="Arial" w:cs="Arial"/>
          <w:iCs/>
          <w:sz w:val="20"/>
          <w:szCs w:val="20"/>
          <w:lang w:eastAsia="cs-CZ"/>
        </w:rPr>
        <w:t xml:space="preserve"> </w:t>
      </w:r>
      <w:r w:rsidR="005662DD" w:rsidRPr="008B5178">
        <w:rPr>
          <w:rFonts w:ascii="Arial" w:hAnsi="Arial" w:cs="Arial"/>
          <w:iCs/>
          <w:sz w:val="20"/>
          <w:szCs w:val="20"/>
          <w:lang w:eastAsia="cs-CZ"/>
        </w:rPr>
        <w:t>v rámci předmětné veřejné zakázky, resp. její části, dodal.</w:t>
      </w:r>
    </w:p>
    <w:p w14:paraId="1F1467DF" w14:textId="77777777" w:rsidR="00F313B6" w:rsidRPr="00E460D4" w:rsidRDefault="00F313B6" w:rsidP="001569D3">
      <w:pPr>
        <w:pStyle w:val="Odstavecseseznamem"/>
        <w:numPr>
          <w:ilvl w:val="0"/>
          <w:numId w:val="1"/>
        </w:numPr>
        <w:autoSpaceDE w:val="0"/>
        <w:autoSpaceDN w:val="0"/>
        <w:adjustRightInd w:val="0"/>
        <w:spacing w:after="120" w:line="240" w:lineRule="auto"/>
        <w:ind w:left="357" w:hanging="357"/>
        <w:contextualSpacing w:val="0"/>
        <w:jc w:val="both"/>
        <w:rPr>
          <w:rFonts w:ascii="Arial" w:hAnsi="Arial" w:cs="Arial"/>
          <w:sz w:val="20"/>
          <w:szCs w:val="20"/>
        </w:rPr>
      </w:pPr>
      <w:r w:rsidRPr="008B5178">
        <w:rPr>
          <w:rFonts w:ascii="Arial" w:hAnsi="Arial" w:cs="Arial"/>
          <w:iCs/>
          <w:sz w:val="20"/>
          <w:szCs w:val="20"/>
          <w:lang w:eastAsia="cs-CZ"/>
        </w:rPr>
        <w:t xml:space="preserve">Prodávající garantuje dodávku předmětu plnění za sjednaných podmínek </w:t>
      </w:r>
      <w:r w:rsidR="00FE6CDB" w:rsidRPr="008B5178">
        <w:rPr>
          <w:rFonts w:ascii="Arial" w:hAnsi="Arial" w:cs="Arial"/>
          <w:iCs/>
          <w:sz w:val="20"/>
          <w:szCs w:val="20"/>
          <w:lang w:eastAsia="cs-CZ"/>
        </w:rPr>
        <w:t>po dobu účinnosti této smlouvy</w:t>
      </w:r>
      <w:r w:rsidRPr="008B5178">
        <w:rPr>
          <w:rFonts w:ascii="Arial" w:hAnsi="Arial" w:cs="Arial"/>
          <w:iCs/>
          <w:sz w:val="20"/>
          <w:szCs w:val="20"/>
          <w:lang w:eastAsia="cs-CZ"/>
        </w:rPr>
        <w:t>.</w:t>
      </w:r>
    </w:p>
    <w:p w14:paraId="6CE193D3" w14:textId="77777777" w:rsidR="00E460D4" w:rsidRPr="00E460D4" w:rsidRDefault="00E460D4" w:rsidP="00E460D4">
      <w:pPr>
        <w:pStyle w:val="Odstavecseseznamem"/>
        <w:numPr>
          <w:ilvl w:val="0"/>
          <w:numId w:val="1"/>
        </w:numPr>
        <w:autoSpaceDE w:val="0"/>
        <w:autoSpaceDN w:val="0"/>
        <w:adjustRightInd w:val="0"/>
        <w:spacing w:after="120" w:line="240" w:lineRule="auto"/>
        <w:ind w:left="357" w:hanging="357"/>
        <w:contextualSpacing w:val="0"/>
        <w:jc w:val="both"/>
        <w:rPr>
          <w:rFonts w:ascii="Arial" w:hAnsi="Arial" w:cs="Arial"/>
          <w:sz w:val="20"/>
          <w:szCs w:val="20"/>
        </w:rPr>
      </w:pPr>
      <w:r w:rsidRPr="009D582D">
        <w:rPr>
          <w:rFonts w:ascii="Arial" w:hAnsi="Arial" w:cs="Arial"/>
          <w:sz w:val="20"/>
        </w:rPr>
        <w:t>V ceně dodávek reagencií a spotřebního materiálu</w:t>
      </w:r>
      <w:r w:rsidRPr="009D582D">
        <w:rPr>
          <w:rFonts w:ascii="Arial" w:hAnsi="Arial" w:cs="Arial"/>
          <w:color w:val="000000"/>
          <w:sz w:val="20"/>
        </w:rPr>
        <w:t xml:space="preserve"> je rovněž provádění komplexního odborného servisu po dobu 5 let od dodání přístrojů, resp. po dobu trvání této smlouvy, přičemž </w:t>
      </w:r>
      <w:r w:rsidRPr="009D582D">
        <w:rPr>
          <w:rFonts w:ascii="Arial" w:hAnsi="Arial" w:cs="Arial"/>
          <w:sz w:val="20"/>
        </w:rPr>
        <w:t>servisem se rozumí provádění odborné údržby a oprav přístrojů v souladu s pokyny výrobce, zákona č. 268/2014 Sb. a jinými souvisejícími právními předpisy</w:t>
      </w:r>
      <w:r w:rsidRPr="009D582D">
        <w:rPr>
          <w:rFonts w:ascii="Arial" w:hAnsi="Arial" w:cs="Arial"/>
          <w:color w:val="000000"/>
          <w:sz w:val="20"/>
        </w:rPr>
        <w:t xml:space="preserve">. Součástí servisu je </w:t>
      </w:r>
      <w:r w:rsidRPr="009D582D">
        <w:rPr>
          <w:rFonts w:ascii="Arial" w:hAnsi="Arial" w:cs="Arial"/>
          <w:b/>
          <w:color w:val="000000"/>
          <w:sz w:val="20"/>
        </w:rPr>
        <w:t>provádění</w:t>
      </w:r>
      <w:r w:rsidRPr="009D582D">
        <w:rPr>
          <w:rFonts w:ascii="Arial" w:hAnsi="Arial" w:cs="Arial"/>
          <w:color w:val="000000"/>
          <w:sz w:val="20"/>
        </w:rPr>
        <w:t xml:space="preserve"> preventivní a korektivní údržby, veškerých oprav poruch (vč. dodání náhradních dílů, spotřebních materiálů, nákladů na p</w:t>
      </w:r>
      <w:r w:rsidRPr="009D582D">
        <w:rPr>
          <w:rFonts w:ascii="Arial" w:hAnsi="Arial" w:cs="Arial"/>
          <w:sz w:val="20"/>
        </w:rPr>
        <w:t>ráci servisního technika, cestovních či jiných náhrad)</w:t>
      </w:r>
      <w:r w:rsidRPr="009D582D">
        <w:rPr>
          <w:rFonts w:ascii="Arial" w:hAnsi="Arial" w:cs="Arial"/>
          <w:color w:val="000000"/>
          <w:sz w:val="20"/>
        </w:rPr>
        <w:t xml:space="preserve">, pravidelných revizí a validací přístrojů </w:t>
      </w:r>
      <w:r w:rsidRPr="009D582D">
        <w:rPr>
          <w:rFonts w:ascii="Arial" w:hAnsi="Arial" w:cs="Arial"/>
          <w:sz w:val="20"/>
        </w:rPr>
        <w:t>v souladu s příslušnými zákony a doporučeními výrobce</w:t>
      </w:r>
      <w:r w:rsidRPr="009D582D">
        <w:rPr>
          <w:rFonts w:ascii="Arial" w:hAnsi="Arial" w:cs="Arial"/>
          <w:color w:val="000000"/>
          <w:sz w:val="20"/>
        </w:rPr>
        <w:t xml:space="preserve">, </w:t>
      </w:r>
      <w:r w:rsidRPr="009D582D">
        <w:rPr>
          <w:rFonts w:ascii="Arial" w:hAnsi="Arial" w:cs="Arial"/>
          <w:sz w:val="20"/>
        </w:rPr>
        <w:t>a rovněž provádění případné aktualizace SW nebo jiných pravidelných servisních prohlídek v souladu s příslušnými zákony či doporučením výrobce.</w:t>
      </w:r>
    </w:p>
    <w:p w14:paraId="24F1003D" w14:textId="77777777" w:rsidR="00D74DE6" w:rsidRPr="008B5178" w:rsidRDefault="00D74DE6" w:rsidP="003F5410">
      <w:pPr>
        <w:pStyle w:val="Odstavecseseznamem"/>
        <w:autoSpaceDE w:val="0"/>
        <w:autoSpaceDN w:val="0"/>
        <w:adjustRightInd w:val="0"/>
        <w:spacing w:after="0" w:line="240" w:lineRule="auto"/>
        <w:ind w:left="357"/>
        <w:contextualSpacing w:val="0"/>
        <w:jc w:val="both"/>
        <w:rPr>
          <w:rFonts w:ascii="Arial" w:hAnsi="Arial" w:cs="Arial"/>
          <w:sz w:val="20"/>
          <w:szCs w:val="20"/>
        </w:rPr>
      </w:pPr>
    </w:p>
    <w:p w14:paraId="4CA2DDEE" w14:textId="77777777" w:rsidR="00D74DE6" w:rsidRPr="008B5178" w:rsidRDefault="00D74DE6" w:rsidP="00D74DE6">
      <w:pPr>
        <w:autoSpaceDE w:val="0"/>
        <w:autoSpaceDN w:val="0"/>
        <w:adjustRightInd w:val="0"/>
        <w:spacing w:after="120"/>
        <w:jc w:val="center"/>
        <w:rPr>
          <w:b/>
          <w:bCs/>
        </w:rPr>
      </w:pPr>
      <w:r w:rsidRPr="008B5178">
        <w:rPr>
          <w:b/>
          <w:bCs/>
        </w:rPr>
        <w:t>III. KUPNÍ CENA, SPLATNOST, PLATEBNÍ PODMÍNKY</w:t>
      </w:r>
    </w:p>
    <w:p w14:paraId="1F28CF07" w14:textId="6E811E01" w:rsidR="00D74DE6" w:rsidRPr="008B5178" w:rsidRDefault="00C57895" w:rsidP="00D74DE6">
      <w:pPr>
        <w:pStyle w:val="Odstavecseseznamem"/>
        <w:numPr>
          <w:ilvl w:val="0"/>
          <w:numId w:val="23"/>
        </w:numPr>
        <w:autoSpaceDE w:val="0"/>
        <w:autoSpaceDN w:val="0"/>
        <w:adjustRightInd w:val="0"/>
        <w:spacing w:after="120" w:line="240" w:lineRule="auto"/>
        <w:ind w:hanging="357"/>
        <w:contextualSpacing w:val="0"/>
        <w:jc w:val="both"/>
        <w:rPr>
          <w:rFonts w:ascii="Arial" w:hAnsi="Arial" w:cs="Arial"/>
          <w:iCs/>
          <w:sz w:val="20"/>
          <w:szCs w:val="20"/>
          <w:lang w:eastAsia="cs-CZ"/>
        </w:rPr>
      </w:pPr>
      <w:ins w:id="31" w:author="Pavel" w:date="2018-07-19T08:24:00Z">
        <w:r w:rsidRPr="002C6858">
          <w:rPr>
            <w:rFonts w:ascii="Arial" w:hAnsi="Arial" w:cs="Arial"/>
            <w:iCs/>
            <w:sz w:val="20"/>
            <w:szCs w:val="20"/>
            <w:highlight w:val="yellow"/>
            <w:lang w:eastAsia="cs-CZ"/>
          </w:rPr>
          <w:t xml:space="preserve">Dodané Zboží dle </w:t>
        </w:r>
      </w:ins>
      <w:del w:id="32" w:author="Pavel" w:date="2018-07-19T08:24:00Z">
        <w:r w:rsidR="00D74DE6" w:rsidRPr="002C6858" w:rsidDel="00C57895">
          <w:rPr>
            <w:rFonts w:ascii="Arial" w:hAnsi="Arial" w:cs="Arial"/>
            <w:iCs/>
            <w:sz w:val="20"/>
            <w:szCs w:val="20"/>
            <w:highlight w:val="yellow"/>
            <w:lang w:eastAsia="cs-CZ"/>
          </w:rPr>
          <w:delText xml:space="preserve">Kupní cena za </w:delText>
        </w:r>
      </w:del>
      <w:r w:rsidR="00D74DE6" w:rsidRPr="002C6858">
        <w:rPr>
          <w:rFonts w:ascii="Arial" w:hAnsi="Arial" w:cs="Arial"/>
          <w:iCs/>
          <w:sz w:val="20"/>
          <w:szCs w:val="20"/>
          <w:highlight w:val="yellow"/>
          <w:lang w:eastAsia="cs-CZ"/>
        </w:rPr>
        <w:t>jednotliv</w:t>
      </w:r>
      <w:ins w:id="33" w:author="Pavel" w:date="2018-07-19T08:24:00Z">
        <w:r w:rsidRPr="002C6858">
          <w:rPr>
            <w:rFonts w:ascii="Arial" w:hAnsi="Arial" w:cs="Arial"/>
            <w:iCs/>
            <w:sz w:val="20"/>
            <w:szCs w:val="20"/>
            <w:highlight w:val="yellow"/>
            <w:lang w:eastAsia="cs-CZ"/>
          </w:rPr>
          <w:t>ých</w:t>
        </w:r>
      </w:ins>
      <w:del w:id="34" w:author="Pavel" w:date="2018-07-19T08:24:00Z">
        <w:r w:rsidR="00D74DE6" w:rsidRPr="002C6858" w:rsidDel="00C57895">
          <w:rPr>
            <w:rFonts w:ascii="Arial" w:hAnsi="Arial" w:cs="Arial"/>
            <w:iCs/>
            <w:sz w:val="20"/>
            <w:szCs w:val="20"/>
            <w:highlight w:val="yellow"/>
            <w:lang w:eastAsia="cs-CZ"/>
          </w:rPr>
          <w:delText>é</w:delText>
        </w:r>
      </w:del>
      <w:r w:rsidR="00D74DE6" w:rsidRPr="002C6858">
        <w:rPr>
          <w:rFonts w:ascii="Arial" w:hAnsi="Arial" w:cs="Arial"/>
          <w:iCs/>
          <w:sz w:val="20"/>
          <w:szCs w:val="20"/>
          <w:highlight w:val="yellow"/>
          <w:lang w:eastAsia="cs-CZ"/>
        </w:rPr>
        <w:t xml:space="preserve"> Objednáv</w:t>
      </w:r>
      <w:ins w:id="35" w:author="Pavel" w:date="2018-07-19T08:24:00Z">
        <w:r w:rsidRPr="002C6858">
          <w:rPr>
            <w:rFonts w:ascii="Arial" w:hAnsi="Arial" w:cs="Arial"/>
            <w:iCs/>
            <w:sz w:val="20"/>
            <w:szCs w:val="20"/>
            <w:highlight w:val="yellow"/>
            <w:lang w:eastAsia="cs-CZ"/>
          </w:rPr>
          <w:t>e</w:t>
        </w:r>
      </w:ins>
      <w:r w:rsidR="00D74DE6" w:rsidRPr="002C6858">
        <w:rPr>
          <w:rFonts w:ascii="Arial" w:hAnsi="Arial" w:cs="Arial"/>
          <w:iCs/>
          <w:sz w:val="20"/>
          <w:szCs w:val="20"/>
          <w:highlight w:val="yellow"/>
          <w:lang w:eastAsia="cs-CZ"/>
        </w:rPr>
        <w:t>k</w:t>
      </w:r>
      <w:ins w:id="36" w:author="Pavel" w:date="2018-07-19T08:28:00Z">
        <w:r w:rsidR="00A810EB" w:rsidRPr="002C6858">
          <w:rPr>
            <w:rFonts w:ascii="Arial" w:hAnsi="Arial" w:cs="Arial"/>
            <w:iCs/>
            <w:sz w:val="20"/>
            <w:szCs w:val="20"/>
            <w:highlight w:val="yellow"/>
            <w:lang w:eastAsia="cs-CZ"/>
          </w:rPr>
          <w:t xml:space="preserve"> Kupujícího </w:t>
        </w:r>
      </w:ins>
      <w:del w:id="37" w:author="Pavel" w:date="2018-07-19T08:24:00Z">
        <w:r w:rsidR="00D74DE6" w:rsidRPr="002C6858" w:rsidDel="00C57895">
          <w:rPr>
            <w:rFonts w:ascii="Arial" w:hAnsi="Arial" w:cs="Arial"/>
            <w:iCs/>
            <w:sz w:val="20"/>
            <w:szCs w:val="20"/>
            <w:highlight w:val="yellow"/>
            <w:lang w:eastAsia="cs-CZ"/>
          </w:rPr>
          <w:delText>y</w:delText>
        </w:r>
      </w:del>
      <w:r w:rsidR="00D74DE6" w:rsidRPr="002C6858">
        <w:rPr>
          <w:rFonts w:ascii="Arial" w:hAnsi="Arial" w:cs="Arial"/>
          <w:iCs/>
          <w:sz w:val="20"/>
          <w:szCs w:val="20"/>
          <w:highlight w:val="yellow"/>
          <w:lang w:eastAsia="cs-CZ"/>
        </w:rPr>
        <w:t xml:space="preserve"> </w:t>
      </w:r>
      <w:ins w:id="38" w:author="Pavel" w:date="2018-07-18T17:37:00Z">
        <w:r w:rsidR="00E61463" w:rsidRPr="002C6858">
          <w:rPr>
            <w:rFonts w:ascii="Arial" w:hAnsi="Arial" w:cs="Arial"/>
            <w:iCs/>
            <w:sz w:val="20"/>
            <w:szCs w:val="20"/>
            <w:highlight w:val="yellow"/>
            <w:lang w:eastAsia="cs-CZ"/>
          </w:rPr>
          <w:t xml:space="preserve">a provádění odborného servisu </w:t>
        </w:r>
      </w:ins>
      <w:ins w:id="39" w:author="Pavel" w:date="2018-07-19T08:23:00Z">
        <w:r w:rsidRPr="002C6858">
          <w:rPr>
            <w:rFonts w:ascii="Arial" w:hAnsi="Arial" w:cs="Arial"/>
            <w:iCs/>
            <w:sz w:val="20"/>
            <w:szCs w:val="20"/>
            <w:highlight w:val="yellow"/>
            <w:lang w:eastAsia="cs-CZ"/>
          </w:rPr>
          <w:t>dle této smlouvy</w:t>
        </w:r>
      </w:ins>
      <w:ins w:id="40" w:author="Pavel" w:date="2018-07-19T08:24:00Z">
        <w:r w:rsidRPr="002C6858">
          <w:rPr>
            <w:rFonts w:ascii="Arial" w:hAnsi="Arial" w:cs="Arial"/>
            <w:iCs/>
            <w:sz w:val="20"/>
            <w:szCs w:val="20"/>
            <w:highlight w:val="yellow"/>
            <w:lang w:eastAsia="cs-CZ"/>
          </w:rPr>
          <w:t xml:space="preserve"> </w:t>
        </w:r>
      </w:ins>
      <w:del w:id="41" w:author="Pavel" w:date="2018-07-18T17:33:00Z">
        <w:r w:rsidR="00D74DE6" w:rsidRPr="002C6858" w:rsidDel="0014601A">
          <w:rPr>
            <w:rFonts w:ascii="Arial" w:hAnsi="Arial" w:cs="Arial"/>
            <w:iCs/>
            <w:sz w:val="20"/>
            <w:szCs w:val="20"/>
            <w:highlight w:val="yellow"/>
            <w:lang w:eastAsia="cs-CZ"/>
          </w:rPr>
          <w:delText>(dílčí faktury)</w:delText>
        </w:r>
      </w:del>
      <w:r w:rsidR="00D74DE6" w:rsidRPr="002C6858">
        <w:rPr>
          <w:rFonts w:ascii="Arial" w:hAnsi="Arial" w:cs="Arial"/>
          <w:iCs/>
          <w:sz w:val="20"/>
          <w:szCs w:val="20"/>
          <w:highlight w:val="yellow"/>
          <w:lang w:eastAsia="cs-CZ"/>
        </w:rPr>
        <w:t xml:space="preserve"> bude </w:t>
      </w:r>
      <w:ins w:id="42" w:author="Pavel" w:date="2018-07-18T17:33:00Z">
        <w:r w:rsidR="00E61463" w:rsidRPr="002C6858">
          <w:rPr>
            <w:rFonts w:ascii="Arial" w:hAnsi="Arial" w:cs="Arial"/>
            <w:iCs/>
            <w:sz w:val="20"/>
            <w:szCs w:val="20"/>
            <w:highlight w:val="yellow"/>
            <w:lang w:eastAsia="cs-CZ"/>
          </w:rPr>
          <w:t>účtován</w:t>
        </w:r>
      </w:ins>
      <w:ins w:id="43" w:author="Pavel" w:date="2018-07-19T08:28:00Z">
        <w:r w:rsidR="00A810EB" w:rsidRPr="002C6858">
          <w:rPr>
            <w:rFonts w:ascii="Arial" w:hAnsi="Arial" w:cs="Arial"/>
            <w:iCs/>
            <w:sz w:val="20"/>
            <w:szCs w:val="20"/>
            <w:highlight w:val="yellow"/>
            <w:lang w:eastAsia="cs-CZ"/>
          </w:rPr>
          <w:t>o</w:t>
        </w:r>
      </w:ins>
      <w:ins w:id="44" w:author="Pavel" w:date="2018-07-18T17:34:00Z">
        <w:r w:rsidR="00E61463" w:rsidRPr="002C6858">
          <w:rPr>
            <w:rFonts w:ascii="Arial" w:hAnsi="Arial" w:cs="Arial"/>
            <w:iCs/>
            <w:sz w:val="20"/>
            <w:szCs w:val="20"/>
            <w:highlight w:val="yellow"/>
            <w:lang w:eastAsia="cs-CZ"/>
          </w:rPr>
          <w:t xml:space="preserve"> </w:t>
        </w:r>
      </w:ins>
      <w:ins w:id="45" w:author="Pavel" w:date="2018-07-18T17:37:00Z">
        <w:r w:rsidR="00E61463" w:rsidRPr="002C6858">
          <w:rPr>
            <w:rFonts w:ascii="Arial" w:hAnsi="Arial" w:cs="Arial"/>
            <w:iCs/>
            <w:sz w:val="20"/>
            <w:szCs w:val="20"/>
            <w:highlight w:val="yellow"/>
            <w:lang w:eastAsia="cs-CZ"/>
          </w:rPr>
          <w:t xml:space="preserve">Kupujícímu </w:t>
        </w:r>
      </w:ins>
      <w:ins w:id="46" w:author="Pavel" w:date="2018-07-18T17:34:00Z">
        <w:r w:rsidR="00E61463" w:rsidRPr="002C6858">
          <w:rPr>
            <w:rFonts w:ascii="Arial" w:hAnsi="Arial" w:cs="Arial"/>
            <w:iCs/>
            <w:sz w:val="20"/>
            <w:szCs w:val="20"/>
            <w:highlight w:val="yellow"/>
            <w:lang w:eastAsia="cs-CZ"/>
          </w:rPr>
          <w:t xml:space="preserve">vždy jako cena </w:t>
        </w:r>
      </w:ins>
      <w:ins w:id="47" w:author="Pavel" w:date="2018-07-19T08:25:00Z">
        <w:r w:rsidRPr="002C6858">
          <w:rPr>
            <w:rFonts w:ascii="Arial" w:hAnsi="Arial" w:cs="Arial"/>
            <w:iCs/>
            <w:sz w:val="20"/>
            <w:szCs w:val="20"/>
            <w:highlight w:val="yellow"/>
            <w:lang w:eastAsia="cs-CZ"/>
          </w:rPr>
          <w:t xml:space="preserve">sjednaná </w:t>
        </w:r>
      </w:ins>
      <w:ins w:id="48" w:author="Pavel" w:date="2018-07-18T17:37:00Z">
        <w:r w:rsidR="00E61463" w:rsidRPr="002C6858">
          <w:rPr>
            <w:rFonts w:ascii="Arial" w:hAnsi="Arial" w:cs="Arial"/>
            <w:iCs/>
            <w:sz w:val="20"/>
            <w:szCs w:val="20"/>
            <w:highlight w:val="yellow"/>
            <w:lang w:eastAsia="cs-CZ"/>
          </w:rPr>
          <w:t>za</w:t>
        </w:r>
      </w:ins>
      <w:ins w:id="49" w:author="Pavel" w:date="2018-07-18T17:34:00Z">
        <w:r w:rsidR="00E61463" w:rsidRPr="002C6858">
          <w:rPr>
            <w:rFonts w:ascii="Arial" w:hAnsi="Arial" w:cs="Arial"/>
            <w:iCs/>
            <w:sz w:val="20"/>
            <w:szCs w:val="20"/>
            <w:highlight w:val="yellow"/>
            <w:lang w:eastAsia="cs-CZ"/>
          </w:rPr>
          <w:t xml:space="preserve"> </w:t>
        </w:r>
      </w:ins>
      <w:ins w:id="50" w:author="Pavel" w:date="2018-07-18T17:37:00Z">
        <w:r w:rsidR="00E61463" w:rsidRPr="002C6858">
          <w:rPr>
            <w:rFonts w:ascii="Arial" w:hAnsi="Arial" w:cs="Arial"/>
            <w:iCs/>
            <w:sz w:val="20"/>
            <w:szCs w:val="20"/>
            <w:highlight w:val="yellow"/>
            <w:lang w:eastAsia="cs-CZ"/>
          </w:rPr>
          <w:t>jed</w:t>
        </w:r>
      </w:ins>
      <w:ins w:id="51" w:author="Pavel" w:date="2018-08-06T09:24:00Z">
        <w:r w:rsidR="00117F2C" w:rsidRPr="002C6858">
          <w:rPr>
            <w:rFonts w:ascii="Arial" w:hAnsi="Arial" w:cs="Arial"/>
            <w:iCs/>
            <w:sz w:val="20"/>
            <w:szCs w:val="20"/>
            <w:highlight w:val="yellow"/>
            <w:lang w:eastAsia="cs-CZ"/>
          </w:rPr>
          <w:t>en</w:t>
        </w:r>
      </w:ins>
      <w:ins w:id="52" w:author="Pavel" w:date="2018-07-18T17:37:00Z">
        <w:r w:rsidR="00E61463" w:rsidRPr="002C6858">
          <w:rPr>
            <w:rFonts w:ascii="Arial" w:hAnsi="Arial" w:cs="Arial"/>
            <w:iCs/>
            <w:sz w:val="20"/>
            <w:szCs w:val="20"/>
            <w:highlight w:val="yellow"/>
            <w:lang w:eastAsia="cs-CZ"/>
          </w:rPr>
          <w:t xml:space="preserve"> </w:t>
        </w:r>
      </w:ins>
      <w:ins w:id="53" w:author="Pavel" w:date="2018-07-18T17:34:00Z">
        <w:r w:rsidR="00E61463" w:rsidRPr="002C6858">
          <w:rPr>
            <w:rFonts w:ascii="Arial" w:hAnsi="Arial" w:cs="Arial"/>
            <w:iCs/>
            <w:sz w:val="20"/>
            <w:szCs w:val="20"/>
            <w:highlight w:val="yellow"/>
            <w:lang w:eastAsia="cs-CZ"/>
          </w:rPr>
          <w:t>reportovan</w:t>
        </w:r>
      </w:ins>
      <w:ins w:id="54" w:author="Pavel" w:date="2018-08-06T09:24:00Z">
        <w:r w:rsidR="00117F2C" w:rsidRPr="002C6858">
          <w:rPr>
            <w:rFonts w:ascii="Arial" w:hAnsi="Arial" w:cs="Arial"/>
            <w:iCs/>
            <w:sz w:val="20"/>
            <w:szCs w:val="20"/>
            <w:highlight w:val="yellow"/>
            <w:lang w:eastAsia="cs-CZ"/>
          </w:rPr>
          <w:t>ý</w:t>
        </w:r>
      </w:ins>
      <w:ins w:id="55" w:author="Pavel" w:date="2018-07-18T17:34:00Z">
        <w:r w:rsidR="00E61463" w:rsidRPr="002C6858">
          <w:rPr>
            <w:rFonts w:ascii="Arial" w:hAnsi="Arial" w:cs="Arial"/>
            <w:iCs/>
            <w:sz w:val="20"/>
            <w:szCs w:val="20"/>
            <w:highlight w:val="yellow"/>
            <w:lang w:eastAsia="cs-CZ"/>
          </w:rPr>
          <w:t xml:space="preserve"> </w:t>
        </w:r>
      </w:ins>
      <w:ins w:id="56" w:author="Pavel" w:date="2018-08-06T09:20:00Z">
        <w:r w:rsidR="00117F2C" w:rsidRPr="002C6858">
          <w:rPr>
            <w:rFonts w:ascii="Arial" w:hAnsi="Arial" w:cs="Arial"/>
            <w:iCs/>
            <w:sz w:val="20"/>
            <w:szCs w:val="20"/>
            <w:highlight w:val="yellow"/>
            <w:lang w:eastAsia="cs-CZ"/>
          </w:rPr>
          <w:t>výsledek</w:t>
        </w:r>
      </w:ins>
      <w:ins w:id="57" w:author="Pavel" w:date="2018-08-06T09:25:00Z">
        <w:r w:rsidR="00117F2C" w:rsidRPr="002C6858">
          <w:rPr>
            <w:rFonts w:ascii="Arial" w:hAnsi="Arial" w:cs="Arial"/>
            <w:iCs/>
            <w:sz w:val="20"/>
            <w:szCs w:val="20"/>
            <w:highlight w:val="yellow"/>
            <w:lang w:eastAsia="cs-CZ"/>
          </w:rPr>
          <w:t xml:space="preserve"> (vyšetření)</w:t>
        </w:r>
      </w:ins>
      <w:ins w:id="58" w:author="Pavel" w:date="2018-07-18T17:38:00Z">
        <w:r w:rsidR="00E61463" w:rsidRPr="002C6858">
          <w:rPr>
            <w:rFonts w:ascii="Arial" w:hAnsi="Arial" w:cs="Arial"/>
            <w:iCs/>
            <w:sz w:val="20"/>
            <w:szCs w:val="20"/>
            <w:highlight w:val="yellow"/>
            <w:lang w:eastAsia="cs-CZ"/>
          </w:rPr>
          <w:t xml:space="preserve"> násoben</w:t>
        </w:r>
      </w:ins>
      <w:ins w:id="59" w:author="Pavel" w:date="2018-08-06T09:25:00Z">
        <w:r w:rsidR="00117F2C" w:rsidRPr="002C6858">
          <w:rPr>
            <w:rFonts w:ascii="Arial" w:hAnsi="Arial" w:cs="Arial"/>
            <w:iCs/>
            <w:sz w:val="20"/>
            <w:szCs w:val="20"/>
            <w:highlight w:val="yellow"/>
            <w:lang w:eastAsia="cs-CZ"/>
          </w:rPr>
          <w:t>o</w:t>
        </w:r>
      </w:ins>
      <w:ins w:id="60" w:author="Pavel" w:date="2018-07-18T17:38:00Z">
        <w:r w:rsidR="00E61463" w:rsidRPr="002C6858">
          <w:rPr>
            <w:rFonts w:ascii="Arial" w:hAnsi="Arial" w:cs="Arial"/>
            <w:iCs/>
            <w:sz w:val="20"/>
            <w:szCs w:val="20"/>
            <w:highlight w:val="yellow"/>
            <w:lang w:eastAsia="cs-CZ"/>
          </w:rPr>
          <w:t xml:space="preserve"> počtem </w:t>
        </w:r>
      </w:ins>
      <w:ins w:id="61" w:author="Pavel" w:date="2018-07-18T17:35:00Z">
        <w:r w:rsidR="00E61463" w:rsidRPr="002C6858">
          <w:rPr>
            <w:rFonts w:ascii="Arial" w:hAnsi="Arial" w:cs="Arial"/>
            <w:iCs/>
            <w:sz w:val="20"/>
            <w:szCs w:val="20"/>
            <w:highlight w:val="yellow"/>
            <w:lang w:eastAsia="cs-CZ"/>
          </w:rPr>
          <w:t>reportovaných</w:t>
        </w:r>
      </w:ins>
      <w:ins w:id="62" w:author="Pavel" w:date="2018-08-06T09:25:00Z">
        <w:r w:rsidR="00117F2C" w:rsidRPr="002C6858">
          <w:rPr>
            <w:rFonts w:ascii="Arial" w:hAnsi="Arial" w:cs="Arial"/>
            <w:iCs/>
            <w:sz w:val="20"/>
            <w:szCs w:val="20"/>
            <w:highlight w:val="yellow"/>
            <w:lang w:eastAsia="cs-CZ"/>
          </w:rPr>
          <w:t xml:space="preserve"> </w:t>
        </w:r>
      </w:ins>
      <w:ins w:id="63" w:author="Pavel" w:date="2018-08-06T09:20:00Z">
        <w:r w:rsidR="00117F2C" w:rsidRPr="002C6858">
          <w:rPr>
            <w:rFonts w:ascii="Arial" w:hAnsi="Arial" w:cs="Arial"/>
            <w:iCs/>
            <w:sz w:val="20"/>
            <w:szCs w:val="20"/>
            <w:highlight w:val="yellow"/>
            <w:lang w:eastAsia="cs-CZ"/>
          </w:rPr>
          <w:t>výsledků</w:t>
        </w:r>
      </w:ins>
      <w:ins w:id="64" w:author="Pavel" w:date="2018-08-06T09:25:00Z">
        <w:r w:rsidR="00117F2C" w:rsidRPr="002C6858">
          <w:rPr>
            <w:rFonts w:ascii="Arial" w:hAnsi="Arial" w:cs="Arial"/>
            <w:iCs/>
            <w:sz w:val="20"/>
            <w:szCs w:val="20"/>
            <w:highlight w:val="yellow"/>
            <w:lang w:eastAsia="cs-CZ"/>
          </w:rPr>
          <w:t xml:space="preserve"> (vyšetření)</w:t>
        </w:r>
      </w:ins>
      <w:ins w:id="65" w:author="Pavel" w:date="2018-07-19T08:26:00Z">
        <w:r w:rsidR="00A810EB" w:rsidRPr="002C6858">
          <w:rPr>
            <w:rFonts w:ascii="Arial" w:hAnsi="Arial" w:cs="Arial"/>
            <w:iCs/>
            <w:sz w:val="20"/>
            <w:szCs w:val="20"/>
            <w:highlight w:val="yellow"/>
            <w:lang w:eastAsia="cs-CZ"/>
          </w:rPr>
          <w:t xml:space="preserve"> </w:t>
        </w:r>
      </w:ins>
      <w:ins w:id="66" w:author="Pavel" w:date="2018-07-19T08:27:00Z">
        <w:r w:rsidR="00A810EB" w:rsidRPr="002C6858">
          <w:rPr>
            <w:rFonts w:ascii="Arial" w:hAnsi="Arial" w:cs="Arial"/>
            <w:iCs/>
            <w:sz w:val="20"/>
            <w:szCs w:val="20"/>
            <w:highlight w:val="yellow"/>
            <w:lang w:eastAsia="cs-CZ"/>
          </w:rPr>
          <w:t>pojišťovnám a jiným objednatelům</w:t>
        </w:r>
      </w:ins>
      <w:ins w:id="67" w:author="Pavel" w:date="2018-07-19T08:29:00Z">
        <w:r w:rsidR="00A810EB" w:rsidRPr="002C6858">
          <w:rPr>
            <w:rFonts w:ascii="Arial" w:hAnsi="Arial" w:cs="Arial"/>
            <w:iCs/>
            <w:sz w:val="20"/>
            <w:szCs w:val="20"/>
            <w:highlight w:val="yellow"/>
            <w:lang w:eastAsia="cs-CZ"/>
          </w:rPr>
          <w:t xml:space="preserve"> v</w:t>
        </w:r>
      </w:ins>
      <w:ins w:id="68" w:author="Pavel" w:date="2018-07-19T09:09:00Z">
        <w:r w:rsidR="00B0186A" w:rsidRPr="002C6858">
          <w:rPr>
            <w:rFonts w:ascii="Arial" w:hAnsi="Arial" w:cs="Arial"/>
            <w:iCs/>
            <w:sz w:val="20"/>
            <w:szCs w:val="20"/>
            <w:highlight w:val="yellow"/>
            <w:lang w:eastAsia="cs-CZ"/>
          </w:rPr>
          <w:t xml:space="preserve"> </w:t>
        </w:r>
      </w:ins>
      <w:ins w:id="69" w:author="Pavel" w:date="2018-07-19T08:29:00Z">
        <w:r w:rsidR="00A810EB" w:rsidRPr="002C6858">
          <w:rPr>
            <w:rFonts w:ascii="Arial" w:hAnsi="Arial" w:cs="Arial"/>
            <w:iCs/>
            <w:sz w:val="20"/>
            <w:szCs w:val="20"/>
            <w:highlight w:val="yellow"/>
            <w:lang w:eastAsia="cs-CZ"/>
          </w:rPr>
          <w:t>laboratorním informačním systému Kupující</w:t>
        </w:r>
      </w:ins>
      <w:ins w:id="70" w:author="Pavel" w:date="2018-07-19T08:30:00Z">
        <w:r w:rsidR="00A810EB" w:rsidRPr="002C6858">
          <w:rPr>
            <w:rFonts w:ascii="Arial" w:hAnsi="Arial" w:cs="Arial"/>
            <w:iCs/>
            <w:sz w:val="20"/>
            <w:szCs w:val="20"/>
            <w:highlight w:val="yellow"/>
            <w:lang w:eastAsia="cs-CZ"/>
          </w:rPr>
          <w:t xml:space="preserve">ho v období </w:t>
        </w:r>
      </w:ins>
      <w:ins w:id="71" w:author="Pavel" w:date="2018-07-18T17:38:00Z">
        <w:r w:rsidR="00E61463" w:rsidRPr="002C6858">
          <w:rPr>
            <w:rFonts w:ascii="Arial" w:hAnsi="Arial" w:cs="Arial"/>
            <w:iCs/>
            <w:sz w:val="20"/>
            <w:szCs w:val="20"/>
            <w:highlight w:val="yellow"/>
            <w:lang w:eastAsia="cs-CZ"/>
          </w:rPr>
          <w:t>kalendářní</w:t>
        </w:r>
      </w:ins>
      <w:ins w:id="72" w:author="Pavel" w:date="2018-07-19T08:27:00Z">
        <w:r w:rsidR="00A810EB" w:rsidRPr="002C6858">
          <w:rPr>
            <w:rFonts w:ascii="Arial" w:hAnsi="Arial" w:cs="Arial"/>
            <w:iCs/>
            <w:sz w:val="20"/>
            <w:szCs w:val="20"/>
            <w:highlight w:val="yellow"/>
            <w:lang w:eastAsia="cs-CZ"/>
          </w:rPr>
          <w:t>ho</w:t>
        </w:r>
      </w:ins>
      <w:ins w:id="73" w:author="Pavel" w:date="2018-07-18T17:38:00Z">
        <w:r w:rsidR="00E61463" w:rsidRPr="002C6858">
          <w:rPr>
            <w:rFonts w:ascii="Arial" w:hAnsi="Arial" w:cs="Arial"/>
            <w:iCs/>
            <w:sz w:val="20"/>
            <w:szCs w:val="20"/>
            <w:highlight w:val="yellow"/>
            <w:lang w:eastAsia="cs-CZ"/>
          </w:rPr>
          <w:t xml:space="preserve"> měsíc</w:t>
        </w:r>
      </w:ins>
      <w:ins w:id="74" w:author="Pavel" w:date="2018-07-19T08:28:00Z">
        <w:r w:rsidR="00A810EB" w:rsidRPr="002C6858">
          <w:rPr>
            <w:rFonts w:ascii="Arial" w:hAnsi="Arial" w:cs="Arial"/>
            <w:iCs/>
            <w:sz w:val="20"/>
            <w:szCs w:val="20"/>
            <w:highlight w:val="yellow"/>
            <w:lang w:eastAsia="cs-CZ"/>
          </w:rPr>
          <w:t>e</w:t>
        </w:r>
      </w:ins>
      <w:ins w:id="75" w:author="Pavel" w:date="2018-07-18T17:38:00Z">
        <w:r w:rsidR="00E61463" w:rsidRPr="002C6858">
          <w:rPr>
            <w:rFonts w:ascii="Arial" w:hAnsi="Arial" w:cs="Arial"/>
            <w:iCs/>
            <w:sz w:val="20"/>
            <w:szCs w:val="20"/>
            <w:highlight w:val="yellow"/>
            <w:lang w:eastAsia="cs-CZ"/>
          </w:rPr>
          <w:t>.</w:t>
        </w:r>
      </w:ins>
      <w:del w:id="76" w:author="Pavel" w:date="2018-07-18T17:38:00Z">
        <w:r w:rsidR="00D74DE6" w:rsidRPr="002C6858" w:rsidDel="00E61463">
          <w:rPr>
            <w:rFonts w:ascii="Arial" w:hAnsi="Arial" w:cs="Arial"/>
            <w:iCs/>
            <w:sz w:val="20"/>
            <w:szCs w:val="20"/>
            <w:highlight w:val="yellow"/>
            <w:lang w:eastAsia="cs-CZ"/>
          </w:rPr>
          <w:delText xml:space="preserve">stanovena </w:delText>
        </w:r>
        <w:r w:rsidR="00D74DE6" w:rsidRPr="002C6858" w:rsidDel="00E61463">
          <w:rPr>
            <w:rFonts w:ascii="Arial" w:hAnsi="Arial" w:cs="Arial"/>
            <w:iCs/>
            <w:sz w:val="20"/>
            <w:szCs w:val="20"/>
            <w:highlight w:val="yellow"/>
            <w:lang w:eastAsia="cs-CZ"/>
          </w:rPr>
          <w:lastRenderedPageBreak/>
          <w:delText>za skutečně dodané zboží, a to v souladu s cenami zboží uvedenými v této smlouvě.</w:delText>
        </w:r>
      </w:del>
      <w:r w:rsidR="00D74DE6" w:rsidRPr="008B5178">
        <w:rPr>
          <w:rFonts w:ascii="Arial" w:hAnsi="Arial" w:cs="Arial"/>
          <w:iCs/>
          <w:sz w:val="20"/>
          <w:szCs w:val="20"/>
          <w:lang w:eastAsia="cs-CZ"/>
        </w:rPr>
        <w:t xml:space="preserve"> V takto stanovené kupní ceně jsou zahrnuty </w:t>
      </w:r>
      <w:ins w:id="77" w:author="Pavel" w:date="2018-07-19T08:30:00Z">
        <w:r w:rsidR="00A810EB">
          <w:rPr>
            <w:rFonts w:ascii="Arial" w:hAnsi="Arial" w:cs="Arial"/>
            <w:iCs/>
            <w:sz w:val="20"/>
            <w:szCs w:val="20"/>
            <w:lang w:eastAsia="cs-CZ"/>
          </w:rPr>
          <w:t xml:space="preserve">i </w:t>
        </w:r>
      </w:ins>
      <w:r w:rsidR="00D74DE6" w:rsidRPr="008B5178">
        <w:rPr>
          <w:rFonts w:ascii="Arial" w:hAnsi="Arial" w:cs="Arial"/>
          <w:iCs/>
          <w:sz w:val="20"/>
          <w:szCs w:val="20"/>
          <w:lang w:eastAsia="cs-CZ"/>
        </w:rPr>
        <w:t xml:space="preserve">veškeré náklady Prodávajícího související s dodáním zboží (např. náklady na dopravu do místa plnění, clo, balné, apod.). </w:t>
      </w:r>
      <w:ins w:id="78" w:author="Pavel" w:date="2018-07-18T17:39:00Z">
        <w:r w:rsidR="00E61463" w:rsidRPr="002C6858">
          <w:rPr>
            <w:rFonts w:ascii="Arial" w:hAnsi="Arial" w:cs="Arial"/>
            <w:iCs/>
            <w:sz w:val="20"/>
            <w:szCs w:val="20"/>
            <w:highlight w:val="yellow"/>
            <w:lang w:eastAsia="cs-CZ"/>
          </w:rPr>
          <w:t>Hodnota</w:t>
        </w:r>
      </w:ins>
      <w:ins w:id="79" w:author="Pavel" w:date="2018-07-19T08:39:00Z">
        <w:r w:rsidR="00814491" w:rsidRPr="002C6858">
          <w:rPr>
            <w:rFonts w:ascii="Arial" w:hAnsi="Arial" w:cs="Arial"/>
            <w:iCs/>
            <w:sz w:val="20"/>
            <w:szCs w:val="20"/>
            <w:highlight w:val="yellow"/>
            <w:lang w:eastAsia="cs-CZ"/>
          </w:rPr>
          <w:t xml:space="preserve"> (cena)</w:t>
        </w:r>
      </w:ins>
      <w:ins w:id="80" w:author="Pavel" w:date="2018-07-18T17:39:00Z">
        <w:r w:rsidR="00E61463" w:rsidRPr="002C6858">
          <w:rPr>
            <w:rFonts w:ascii="Arial" w:hAnsi="Arial" w:cs="Arial"/>
            <w:iCs/>
            <w:sz w:val="20"/>
            <w:szCs w:val="20"/>
            <w:highlight w:val="yellow"/>
            <w:lang w:eastAsia="cs-CZ"/>
          </w:rPr>
          <w:t xml:space="preserve"> </w:t>
        </w:r>
      </w:ins>
      <w:del w:id="81" w:author="Pavel" w:date="2018-07-18T17:39:00Z">
        <w:r w:rsidR="00D74DE6" w:rsidRPr="002C6858" w:rsidDel="00E61463">
          <w:rPr>
            <w:rFonts w:ascii="Arial" w:hAnsi="Arial" w:cs="Arial"/>
            <w:iCs/>
            <w:sz w:val="20"/>
            <w:szCs w:val="20"/>
            <w:highlight w:val="yellow"/>
            <w:lang w:eastAsia="cs-CZ"/>
          </w:rPr>
          <w:delText>Kupní cena</w:delText>
        </w:r>
        <w:r w:rsidR="00D74DE6" w:rsidRPr="008B5178" w:rsidDel="00E61463">
          <w:rPr>
            <w:rFonts w:ascii="Arial" w:hAnsi="Arial" w:cs="Arial"/>
            <w:iCs/>
            <w:sz w:val="20"/>
            <w:szCs w:val="20"/>
            <w:lang w:eastAsia="cs-CZ"/>
          </w:rPr>
          <w:delText xml:space="preserve"> </w:delText>
        </w:r>
      </w:del>
      <w:r w:rsidR="00D74DE6" w:rsidRPr="008B5178">
        <w:rPr>
          <w:rFonts w:ascii="Arial" w:hAnsi="Arial" w:cs="Arial"/>
          <w:iCs/>
          <w:sz w:val="20"/>
          <w:szCs w:val="20"/>
          <w:lang w:eastAsia="cs-CZ"/>
        </w:rPr>
        <w:t xml:space="preserve">jednotlivých částí zboží je </w:t>
      </w:r>
      <w:ins w:id="82" w:author="Pavel" w:date="2018-07-18T17:39:00Z">
        <w:r w:rsidR="00E61463" w:rsidRPr="002C6858">
          <w:rPr>
            <w:rFonts w:ascii="Arial" w:hAnsi="Arial" w:cs="Arial"/>
            <w:iCs/>
            <w:sz w:val="20"/>
            <w:szCs w:val="20"/>
            <w:highlight w:val="yellow"/>
            <w:lang w:eastAsia="cs-CZ"/>
          </w:rPr>
          <w:t>jen informativně</w:t>
        </w:r>
        <w:r w:rsidR="00E61463">
          <w:rPr>
            <w:rFonts w:ascii="Arial" w:hAnsi="Arial" w:cs="Arial"/>
            <w:iCs/>
            <w:sz w:val="20"/>
            <w:szCs w:val="20"/>
            <w:lang w:eastAsia="cs-CZ"/>
          </w:rPr>
          <w:t xml:space="preserve"> </w:t>
        </w:r>
      </w:ins>
      <w:r w:rsidR="00D74DE6" w:rsidRPr="008B5178">
        <w:rPr>
          <w:rFonts w:ascii="Arial" w:hAnsi="Arial" w:cs="Arial"/>
          <w:iCs/>
          <w:sz w:val="20"/>
          <w:szCs w:val="20"/>
          <w:lang w:eastAsia="cs-CZ"/>
        </w:rPr>
        <w:t xml:space="preserve">uvedena v </w:t>
      </w:r>
      <w:r w:rsidR="00C541B4" w:rsidRPr="008B5178">
        <w:rPr>
          <w:rFonts w:ascii="Arial" w:hAnsi="Arial" w:cs="Arial"/>
          <w:iCs/>
          <w:sz w:val="20"/>
          <w:szCs w:val="20"/>
          <w:lang w:eastAsia="cs-CZ"/>
        </w:rPr>
        <w:t xml:space="preserve">Příloze č. 1 a 2 </w:t>
      </w:r>
      <w:r w:rsidR="00D74DE6" w:rsidRPr="008B5178">
        <w:rPr>
          <w:rFonts w:ascii="Arial" w:hAnsi="Arial" w:cs="Arial"/>
          <w:iCs/>
          <w:sz w:val="20"/>
          <w:szCs w:val="20"/>
          <w:lang w:eastAsia="cs-CZ"/>
        </w:rPr>
        <w:t>této Smlouvy.</w:t>
      </w:r>
    </w:p>
    <w:p w14:paraId="7B9AF1AB" w14:textId="1D2F4074" w:rsidR="00D74DE6" w:rsidRPr="008B5178" w:rsidRDefault="00D74DE6" w:rsidP="00D74DE6">
      <w:pPr>
        <w:pStyle w:val="Odstavecseseznamem"/>
        <w:numPr>
          <w:ilvl w:val="0"/>
          <w:numId w:val="23"/>
        </w:numPr>
        <w:autoSpaceDE w:val="0"/>
        <w:autoSpaceDN w:val="0"/>
        <w:adjustRightInd w:val="0"/>
        <w:spacing w:after="120" w:line="240" w:lineRule="auto"/>
        <w:ind w:hanging="357"/>
        <w:contextualSpacing w:val="0"/>
        <w:jc w:val="both"/>
        <w:rPr>
          <w:rFonts w:ascii="Arial" w:hAnsi="Arial" w:cs="Arial"/>
          <w:iCs/>
          <w:sz w:val="20"/>
          <w:szCs w:val="20"/>
          <w:lang w:eastAsia="cs-CZ"/>
        </w:rPr>
      </w:pPr>
      <w:r w:rsidRPr="008B5178">
        <w:rPr>
          <w:rFonts w:ascii="Arial" w:hAnsi="Arial" w:cs="Arial"/>
          <w:iCs/>
          <w:sz w:val="20"/>
          <w:szCs w:val="20"/>
          <w:lang w:eastAsia="cs-CZ"/>
        </w:rPr>
        <w:t xml:space="preserve">Jednotkové ceny sjednané smluvními stranami </w:t>
      </w:r>
      <w:ins w:id="83" w:author="Pavel" w:date="2018-07-18T17:43:00Z">
        <w:r w:rsidR="00E61463" w:rsidRPr="002C6858">
          <w:rPr>
            <w:rFonts w:ascii="Arial" w:hAnsi="Arial" w:cs="Arial"/>
            <w:iCs/>
            <w:sz w:val="20"/>
            <w:szCs w:val="20"/>
            <w:highlight w:val="yellow"/>
            <w:lang w:eastAsia="cs-CZ"/>
          </w:rPr>
          <w:t xml:space="preserve">za </w:t>
        </w:r>
      </w:ins>
      <w:ins w:id="84" w:author="Pavel" w:date="2018-07-19T08:31:00Z">
        <w:r w:rsidR="00A810EB" w:rsidRPr="002C6858">
          <w:rPr>
            <w:rFonts w:ascii="Arial" w:hAnsi="Arial" w:cs="Arial"/>
            <w:iCs/>
            <w:sz w:val="20"/>
            <w:szCs w:val="20"/>
            <w:highlight w:val="yellow"/>
            <w:lang w:eastAsia="cs-CZ"/>
          </w:rPr>
          <w:t xml:space="preserve">jednotlivé </w:t>
        </w:r>
      </w:ins>
      <w:ins w:id="85" w:author="Pavel" w:date="2018-07-18T17:43:00Z">
        <w:r w:rsidR="00E61463" w:rsidRPr="002C6858">
          <w:rPr>
            <w:rFonts w:ascii="Arial" w:hAnsi="Arial" w:cs="Arial"/>
            <w:iCs/>
            <w:sz w:val="20"/>
            <w:szCs w:val="20"/>
            <w:highlight w:val="yellow"/>
            <w:lang w:eastAsia="cs-CZ"/>
          </w:rPr>
          <w:t xml:space="preserve">reportované </w:t>
        </w:r>
      </w:ins>
      <w:ins w:id="86" w:author="Pavel" w:date="2018-08-06T09:18:00Z">
        <w:r w:rsidR="00AC0A4F" w:rsidRPr="002C6858">
          <w:rPr>
            <w:rFonts w:ascii="Arial" w:hAnsi="Arial" w:cs="Arial"/>
            <w:iCs/>
            <w:sz w:val="20"/>
            <w:szCs w:val="20"/>
            <w:highlight w:val="yellow"/>
            <w:lang w:eastAsia="cs-CZ"/>
          </w:rPr>
          <w:t>výsledky (</w:t>
        </w:r>
      </w:ins>
      <w:ins w:id="87" w:author="Pavel" w:date="2018-07-18T17:43:00Z">
        <w:r w:rsidR="00E61463" w:rsidRPr="002C6858">
          <w:rPr>
            <w:rFonts w:ascii="Arial" w:hAnsi="Arial" w:cs="Arial"/>
            <w:iCs/>
            <w:sz w:val="20"/>
            <w:szCs w:val="20"/>
            <w:highlight w:val="yellow"/>
            <w:lang w:eastAsia="cs-CZ"/>
          </w:rPr>
          <w:t>vyšetření</w:t>
        </w:r>
      </w:ins>
      <w:ins w:id="88" w:author="Pavel" w:date="2018-08-06T09:18:00Z">
        <w:r w:rsidR="00AC0A4F" w:rsidRPr="002C6858">
          <w:rPr>
            <w:rFonts w:ascii="Arial" w:hAnsi="Arial" w:cs="Arial"/>
            <w:iCs/>
            <w:sz w:val="20"/>
            <w:szCs w:val="20"/>
            <w:highlight w:val="yellow"/>
            <w:lang w:eastAsia="cs-CZ"/>
          </w:rPr>
          <w:t>)</w:t>
        </w:r>
      </w:ins>
      <w:ins w:id="89" w:author="Pavel" w:date="2018-07-18T17:43:00Z">
        <w:r w:rsidR="00E61463" w:rsidRPr="002C6858">
          <w:rPr>
            <w:rFonts w:ascii="Arial" w:hAnsi="Arial" w:cs="Arial"/>
            <w:iCs/>
            <w:sz w:val="20"/>
            <w:szCs w:val="20"/>
            <w:highlight w:val="yellow"/>
            <w:lang w:eastAsia="cs-CZ"/>
          </w:rPr>
          <w:t xml:space="preserve"> </w:t>
        </w:r>
      </w:ins>
      <w:del w:id="90" w:author="Pavel" w:date="2018-07-18T17:43:00Z">
        <w:r w:rsidRPr="002C6858" w:rsidDel="00E61463">
          <w:rPr>
            <w:rFonts w:ascii="Arial" w:hAnsi="Arial" w:cs="Arial"/>
            <w:iCs/>
            <w:sz w:val="20"/>
            <w:szCs w:val="20"/>
            <w:highlight w:val="yellow"/>
            <w:lang w:eastAsia="cs-CZ"/>
          </w:rPr>
          <w:delText xml:space="preserve">v </w:delText>
        </w:r>
        <w:r w:rsidR="00C541B4" w:rsidRPr="002C6858" w:rsidDel="00E61463">
          <w:rPr>
            <w:rFonts w:ascii="Arial" w:hAnsi="Arial" w:cs="Arial"/>
            <w:iCs/>
            <w:sz w:val="20"/>
            <w:szCs w:val="20"/>
            <w:highlight w:val="yellow"/>
            <w:lang w:eastAsia="cs-CZ"/>
          </w:rPr>
          <w:delText xml:space="preserve">Příloze č. 1 a 2 </w:delText>
        </w:r>
        <w:r w:rsidRPr="002C6858" w:rsidDel="00E61463">
          <w:rPr>
            <w:rFonts w:ascii="Arial" w:hAnsi="Arial" w:cs="Arial"/>
            <w:iCs/>
            <w:sz w:val="20"/>
            <w:szCs w:val="20"/>
            <w:highlight w:val="yellow"/>
            <w:lang w:eastAsia="cs-CZ"/>
          </w:rPr>
          <w:delText>této Smlouvy</w:delText>
        </w:r>
        <w:r w:rsidRPr="008B5178" w:rsidDel="00E61463">
          <w:rPr>
            <w:rFonts w:ascii="Arial" w:hAnsi="Arial" w:cs="Arial"/>
            <w:iCs/>
            <w:sz w:val="20"/>
            <w:szCs w:val="20"/>
            <w:lang w:eastAsia="cs-CZ"/>
          </w:rPr>
          <w:delText xml:space="preserve"> </w:delText>
        </w:r>
      </w:del>
      <w:r w:rsidRPr="008B5178">
        <w:rPr>
          <w:rFonts w:ascii="Arial" w:hAnsi="Arial" w:cs="Arial"/>
          <w:iCs/>
          <w:sz w:val="20"/>
          <w:szCs w:val="20"/>
          <w:lang w:eastAsia="cs-CZ"/>
        </w:rPr>
        <w:t xml:space="preserve">jsou platné a maximální po celou dobu trvání této smlouvy ode dne její účinnosti. </w:t>
      </w:r>
      <w:ins w:id="91" w:author="Pavel" w:date="2018-08-06T09:11:00Z">
        <w:r w:rsidR="00AC0A4F" w:rsidRPr="00AC0A4F">
          <w:rPr>
            <w:rFonts w:ascii="Arial" w:hAnsi="Arial" w:cs="Arial"/>
            <w:iCs/>
            <w:sz w:val="20"/>
            <w:szCs w:val="20"/>
            <w:highlight w:val="yellow"/>
            <w:lang w:eastAsia="cs-CZ"/>
            <w:rPrChange w:id="92" w:author="Pavel" w:date="2018-08-06T09:12:00Z">
              <w:rPr>
                <w:rFonts w:ascii="Arial" w:hAnsi="Arial" w:cs="Arial"/>
                <w:iCs/>
                <w:sz w:val="20"/>
                <w:szCs w:val="20"/>
                <w:lang w:eastAsia="cs-CZ"/>
              </w:rPr>
            </w:rPrChange>
          </w:rPr>
          <w:t xml:space="preserve">Jednotkové ceny za reportované </w:t>
        </w:r>
      </w:ins>
      <w:ins w:id="93" w:author="Pavel" w:date="2018-08-06T09:19:00Z">
        <w:r w:rsidR="00117F2C">
          <w:rPr>
            <w:rFonts w:ascii="Arial" w:hAnsi="Arial" w:cs="Arial"/>
            <w:iCs/>
            <w:sz w:val="20"/>
            <w:szCs w:val="20"/>
            <w:highlight w:val="yellow"/>
            <w:lang w:eastAsia="cs-CZ"/>
          </w:rPr>
          <w:t>výsledky (</w:t>
        </w:r>
      </w:ins>
      <w:ins w:id="94" w:author="Pavel" w:date="2018-08-06T09:11:00Z">
        <w:r w:rsidR="00AC0A4F" w:rsidRPr="00AC0A4F">
          <w:rPr>
            <w:rFonts w:ascii="Arial" w:hAnsi="Arial" w:cs="Arial"/>
            <w:iCs/>
            <w:sz w:val="20"/>
            <w:szCs w:val="20"/>
            <w:highlight w:val="yellow"/>
            <w:lang w:eastAsia="cs-CZ"/>
            <w:rPrChange w:id="95" w:author="Pavel" w:date="2018-08-06T09:12:00Z">
              <w:rPr>
                <w:rFonts w:ascii="Arial" w:hAnsi="Arial" w:cs="Arial"/>
                <w:iCs/>
                <w:sz w:val="20"/>
                <w:szCs w:val="20"/>
                <w:lang w:eastAsia="cs-CZ"/>
              </w:rPr>
            </w:rPrChange>
          </w:rPr>
          <w:t>vyšetření</w:t>
        </w:r>
      </w:ins>
      <w:ins w:id="96" w:author="Pavel" w:date="2018-08-06T09:19:00Z">
        <w:r w:rsidR="00117F2C">
          <w:rPr>
            <w:rFonts w:ascii="Arial" w:hAnsi="Arial" w:cs="Arial"/>
            <w:iCs/>
            <w:sz w:val="20"/>
            <w:szCs w:val="20"/>
            <w:highlight w:val="yellow"/>
            <w:lang w:eastAsia="cs-CZ"/>
          </w:rPr>
          <w:t>)</w:t>
        </w:r>
      </w:ins>
      <w:ins w:id="97" w:author="Pavel" w:date="2018-08-06T09:11:00Z">
        <w:r w:rsidR="00AC0A4F" w:rsidRPr="00AC0A4F">
          <w:rPr>
            <w:rFonts w:ascii="Arial" w:hAnsi="Arial" w:cs="Arial"/>
            <w:iCs/>
            <w:sz w:val="20"/>
            <w:szCs w:val="20"/>
            <w:highlight w:val="yellow"/>
            <w:lang w:eastAsia="cs-CZ"/>
            <w:rPrChange w:id="98" w:author="Pavel" w:date="2018-08-06T09:12:00Z">
              <w:rPr>
                <w:rFonts w:ascii="Arial" w:hAnsi="Arial" w:cs="Arial"/>
                <w:iCs/>
                <w:sz w:val="20"/>
                <w:szCs w:val="20"/>
                <w:lang w:eastAsia="cs-CZ"/>
              </w:rPr>
            </w:rPrChange>
          </w:rPr>
          <w:t xml:space="preserve"> jsou uvedeny v příloze č. </w:t>
        </w:r>
      </w:ins>
      <w:ins w:id="99" w:author="Pavel" w:date="2018-08-06T09:35:00Z">
        <w:r w:rsidR="00254B06">
          <w:rPr>
            <w:rFonts w:ascii="Arial" w:hAnsi="Arial" w:cs="Arial"/>
            <w:iCs/>
            <w:sz w:val="20"/>
            <w:szCs w:val="20"/>
            <w:highlight w:val="yellow"/>
            <w:lang w:eastAsia="cs-CZ"/>
          </w:rPr>
          <w:t>2.</w:t>
        </w:r>
      </w:ins>
      <w:ins w:id="100" w:author="Pavel" w:date="2018-08-06T09:12:00Z">
        <w:r w:rsidR="00AC0A4F">
          <w:rPr>
            <w:rFonts w:ascii="Arial" w:hAnsi="Arial" w:cs="Arial"/>
            <w:iCs/>
            <w:sz w:val="20"/>
            <w:szCs w:val="20"/>
            <w:lang w:eastAsia="cs-CZ"/>
          </w:rPr>
          <w:t xml:space="preserve"> </w:t>
        </w:r>
      </w:ins>
      <w:r w:rsidRPr="008B5178">
        <w:rPr>
          <w:rFonts w:ascii="Arial" w:hAnsi="Arial" w:cs="Arial"/>
          <w:iCs/>
          <w:sz w:val="20"/>
          <w:szCs w:val="20"/>
          <w:lang w:eastAsia="cs-CZ"/>
        </w:rPr>
        <w:t xml:space="preserve">Změnu jednotkových cen lze sjednat dohodou smluvních stran dodatkem k této smlouvě </w:t>
      </w:r>
      <w:ins w:id="101" w:author="Pavel" w:date="2018-07-19T08:32:00Z">
        <w:r w:rsidR="00A810EB" w:rsidRPr="002C6858">
          <w:rPr>
            <w:rFonts w:ascii="Arial" w:hAnsi="Arial" w:cs="Arial"/>
            <w:iCs/>
            <w:sz w:val="20"/>
            <w:szCs w:val="20"/>
            <w:highlight w:val="yellow"/>
            <w:lang w:eastAsia="cs-CZ"/>
          </w:rPr>
          <w:t>a měnit výši DPH</w:t>
        </w:r>
        <w:r w:rsidR="00A810EB">
          <w:rPr>
            <w:rFonts w:ascii="Arial" w:hAnsi="Arial" w:cs="Arial"/>
            <w:iCs/>
            <w:sz w:val="20"/>
            <w:szCs w:val="20"/>
            <w:lang w:eastAsia="cs-CZ"/>
          </w:rPr>
          <w:t xml:space="preserve"> </w:t>
        </w:r>
      </w:ins>
      <w:r w:rsidRPr="008B5178">
        <w:rPr>
          <w:rFonts w:ascii="Arial" w:hAnsi="Arial" w:cs="Arial"/>
          <w:iCs/>
          <w:sz w:val="20"/>
          <w:szCs w:val="20"/>
          <w:lang w:eastAsia="cs-CZ"/>
        </w:rPr>
        <w:t>pouze v  případě, pokud zákon o DPH bude k datu uskutečněného zdanitelného plnění změněn. Prodávající bude k dohodnuté ceně za uskutečněné dílčí plnění účtovat daň z přidané hodnoty v procentní sazbě odpovídající zákonné úpravě zákona o DPH k datu uskutečnění zdanitelného plnění.</w:t>
      </w:r>
    </w:p>
    <w:p w14:paraId="02361AD2" w14:textId="77777777" w:rsidR="00D74DE6" w:rsidRPr="008B5178" w:rsidRDefault="00D74DE6" w:rsidP="00D74DE6">
      <w:pPr>
        <w:pStyle w:val="Odstavecseseznamem"/>
        <w:numPr>
          <w:ilvl w:val="0"/>
          <w:numId w:val="23"/>
        </w:numPr>
        <w:autoSpaceDE w:val="0"/>
        <w:autoSpaceDN w:val="0"/>
        <w:adjustRightInd w:val="0"/>
        <w:spacing w:after="120" w:line="240" w:lineRule="auto"/>
        <w:ind w:hanging="357"/>
        <w:contextualSpacing w:val="0"/>
        <w:jc w:val="both"/>
        <w:rPr>
          <w:rFonts w:ascii="Arial" w:hAnsi="Arial" w:cs="Arial"/>
          <w:iCs/>
          <w:color w:val="000000"/>
          <w:sz w:val="20"/>
          <w:szCs w:val="20"/>
          <w:lang w:eastAsia="cs-CZ"/>
        </w:rPr>
      </w:pPr>
      <w:r w:rsidRPr="008B5178">
        <w:rPr>
          <w:rFonts w:ascii="Arial" w:hAnsi="Arial" w:cs="Arial"/>
          <w:iCs/>
          <w:color w:val="000000"/>
          <w:sz w:val="20"/>
          <w:szCs w:val="20"/>
          <w:lang w:eastAsia="cs-CZ"/>
        </w:rPr>
        <w:t xml:space="preserve">Zaplacení kupní </w:t>
      </w:r>
      <w:r w:rsidRPr="002C6858">
        <w:rPr>
          <w:rFonts w:ascii="Arial" w:hAnsi="Arial" w:cs="Arial"/>
          <w:iCs/>
          <w:color w:val="000000"/>
          <w:sz w:val="20"/>
          <w:szCs w:val="20"/>
          <w:highlight w:val="yellow"/>
          <w:lang w:eastAsia="cs-CZ"/>
        </w:rPr>
        <w:t>ceny</w:t>
      </w:r>
      <w:del w:id="102" w:author="Pavel" w:date="2018-07-19T08:32:00Z">
        <w:r w:rsidRPr="002C6858" w:rsidDel="00A810EB">
          <w:rPr>
            <w:rFonts w:ascii="Arial" w:hAnsi="Arial" w:cs="Arial"/>
            <w:iCs/>
            <w:color w:val="000000"/>
            <w:sz w:val="20"/>
            <w:szCs w:val="20"/>
            <w:highlight w:val="yellow"/>
            <w:lang w:eastAsia="cs-CZ"/>
          </w:rPr>
          <w:delText xml:space="preserve"> </w:delText>
        </w:r>
      </w:del>
      <w:ins w:id="103" w:author="Pavel" w:date="2018-07-18T17:44:00Z">
        <w:r w:rsidR="00DB722D" w:rsidRPr="002C6858">
          <w:rPr>
            <w:rFonts w:ascii="Arial" w:hAnsi="Arial" w:cs="Arial"/>
            <w:iCs/>
            <w:color w:val="000000"/>
            <w:sz w:val="20"/>
            <w:szCs w:val="20"/>
            <w:highlight w:val="yellow"/>
            <w:lang w:eastAsia="cs-CZ"/>
          </w:rPr>
          <w:t xml:space="preserve"> </w:t>
        </w:r>
      </w:ins>
      <w:del w:id="104" w:author="Pavel" w:date="2018-07-18T17:44:00Z">
        <w:r w:rsidRPr="002C6858" w:rsidDel="00DB722D">
          <w:rPr>
            <w:rFonts w:ascii="Arial" w:hAnsi="Arial" w:cs="Arial"/>
            <w:iCs/>
            <w:color w:val="000000"/>
            <w:sz w:val="20"/>
            <w:szCs w:val="20"/>
            <w:highlight w:val="yellow"/>
            <w:lang w:eastAsia="cs-CZ"/>
          </w:rPr>
          <w:delText>za jednotlivé Objednávky</w:delText>
        </w:r>
        <w:r w:rsidRPr="008B5178" w:rsidDel="00DB722D">
          <w:rPr>
            <w:rFonts w:ascii="Arial" w:hAnsi="Arial" w:cs="Arial"/>
            <w:iCs/>
            <w:color w:val="000000"/>
            <w:sz w:val="20"/>
            <w:szCs w:val="20"/>
            <w:lang w:eastAsia="cs-CZ"/>
          </w:rPr>
          <w:delText xml:space="preserve"> </w:delText>
        </w:r>
      </w:del>
      <w:r w:rsidRPr="008B5178">
        <w:rPr>
          <w:rFonts w:ascii="Arial" w:hAnsi="Arial" w:cs="Arial"/>
          <w:iCs/>
          <w:color w:val="000000"/>
          <w:sz w:val="20"/>
          <w:szCs w:val="20"/>
          <w:lang w:eastAsia="cs-CZ"/>
        </w:rPr>
        <w:t xml:space="preserve">bude provedeno bezhotovostní formou na základě Prodávajícím vystavených daňových dokladů (faktur), a to na bankovní účet uvedený výše. Kupující neposkytuje zálohy. </w:t>
      </w:r>
    </w:p>
    <w:p w14:paraId="70AF9AC4" w14:textId="77777777" w:rsidR="00D74DE6" w:rsidRPr="008B5178" w:rsidRDefault="00D74DE6" w:rsidP="00D74DE6">
      <w:pPr>
        <w:pStyle w:val="Odstavecseseznamem"/>
        <w:numPr>
          <w:ilvl w:val="0"/>
          <w:numId w:val="23"/>
        </w:numPr>
        <w:autoSpaceDE w:val="0"/>
        <w:autoSpaceDN w:val="0"/>
        <w:adjustRightInd w:val="0"/>
        <w:spacing w:after="120" w:line="240" w:lineRule="auto"/>
        <w:ind w:hanging="357"/>
        <w:contextualSpacing w:val="0"/>
        <w:jc w:val="both"/>
        <w:rPr>
          <w:rFonts w:ascii="Arial" w:hAnsi="Arial" w:cs="Arial"/>
          <w:iCs/>
          <w:color w:val="000000"/>
          <w:sz w:val="20"/>
          <w:szCs w:val="20"/>
          <w:lang w:eastAsia="cs-CZ"/>
        </w:rPr>
      </w:pPr>
      <w:r w:rsidRPr="008B5178">
        <w:rPr>
          <w:rFonts w:ascii="Arial" w:hAnsi="Arial" w:cs="Arial"/>
          <w:sz w:val="20"/>
          <w:szCs w:val="20"/>
        </w:rPr>
        <w:t xml:space="preserve">Prodávající má právo vystavit fakturu </w:t>
      </w:r>
      <w:del w:id="105" w:author="Pavel" w:date="2018-07-18T17:45:00Z">
        <w:r w:rsidRPr="002C6858" w:rsidDel="00DB722D">
          <w:rPr>
            <w:rFonts w:ascii="Arial" w:hAnsi="Arial" w:cs="Arial"/>
            <w:sz w:val="20"/>
            <w:szCs w:val="20"/>
            <w:highlight w:val="yellow"/>
          </w:rPr>
          <w:delText>za dodané Zboží, tj. za jednotlivé realizované Objednávky</w:delText>
        </w:r>
        <w:r w:rsidRPr="008B5178" w:rsidDel="00DB722D">
          <w:rPr>
            <w:rFonts w:ascii="Arial" w:hAnsi="Arial" w:cs="Arial"/>
            <w:sz w:val="20"/>
            <w:szCs w:val="20"/>
          </w:rPr>
          <w:delText xml:space="preserve"> </w:delText>
        </w:r>
      </w:del>
      <w:r w:rsidRPr="008B5178">
        <w:rPr>
          <w:rFonts w:ascii="Arial" w:hAnsi="Arial" w:cs="Arial"/>
          <w:sz w:val="20"/>
          <w:szCs w:val="20"/>
        </w:rPr>
        <w:t>vždy souhrnně za uplynulý kalendářní měsíc</w:t>
      </w:r>
      <w:ins w:id="106" w:author="Pavel" w:date="2018-07-19T08:33:00Z">
        <w:r w:rsidR="00A810EB">
          <w:rPr>
            <w:rFonts w:ascii="Arial" w:hAnsi="Arial" w:cs="Arial"/>
            <w:sz w:val="20"/>
            <w:szCs w:val="20"/>
          </w:rPr>
          <w:t xml:space="preserve"> </w:t>
        </w:r>
        <w:r w:rsidR="00A810EB" w:rsidRPr="002C6858">
          <w:rPr>
            <w:rFonts w:ascii="Arial" w:hAnsi="Arial" w:cs="Arial"/>
            <w:sz w:val="20"/>
            <w:szCs w:val="20"/>
            <w:highlight w:val="yellow"/>
          </w:rPr>
          <w:t>na základě výstupu z</w:t>
        </w:r>
      </w:ins>
      <w:ins w:id="107" w:author="Pavel" w:date="2018-07-19T08:34:00Z">
        <w:r w:rsidR="00A810EB" w:rsidRPr="002C6858">
          <w:rPr>
            <w:rFonts w:ascii="Arial" w:hAnsi="Arial" w:cs="Arial"/>
            <w:sz w:val="20"/>
            <w:szCs w:val="20"/>
            <w:highlight w:val="yellow"/>
          </w:rPr>
          <w:t> </w:t>
        </w:r>
      </w:ins>
      <w:ins w:id="108" w:author="Pavel" w:date="2018-07-19T08:33:00Z">
        <w:r w:rsidR="00A810EB" w:rsidRPr="002C6858">
          <w:rPr>
            <w:rFonts w:ascii="Arial" w:hAnsi="Arial" w:cs="Arial"/>
            <w:sz w:val="20"/>
            <w:szCs w:val="20"/>
            <w:highlight w:val="yellow"/>
          </w:rPr>
          <w:t>labora</w:t>
        </w:r>
      </w:ins>
      <w:ins w:id="109" w:author="Pavel" w:date="2018-07-19T08:34:00Z">
        <w:r w:rsidR="00A810EB" w:rsidRPr="002C6858">
          <w:rPr>
            <w:rFonts w:ascii="Arial" w:hAnsi="Arial" w:cs="Arial"/>
            <w:sz w:val="20"/>
            <w:szCs w:val="20"/>
            <w:highlight w:val="yellow"/>
          </w:rPr>
          <w:t xml:space="preserve">torního </w:t>
        </w:r>
      </w:ins>
      <w:ins w:id="110" w:author="Pavel" w:date="2018-07-19T08:33:00Z">
        <w:r w:rsidR="00A810EB" w:rsidRPr="002C6858">
          <w:rPr>
            <w:rFonts w:ascii="Arial" w:hAnsi="Arial" w:cs="Arial"/>
            <w:sz w:val="20"/>
            <w:szCs w:val="20"/>
            <w:highlight w:val="yellow"/>
          </w:rPr>
          <w:t>informačního</w:t>
        </w:r>
      </w:ins>
      <w:ins w:id="111" w:author="Pavel" w:date="2018-07-19T08:34:00Z">
        <w:r w:rsidR="00A810EB" w:rsidRPr="002C6858">
          <w:rPr>
            <w:rFonts w:ascii="Arial" w:hAnsi="Arial" w:cs="Arial"/>
            <w:sz w:val="20"/>
            <w:szCs w:val="20"/>
            <w:highlight w:val="yellow"/>
          </w:rPr>
          <w:t xml:space="preserve"> systému Kupujícího</w:t>
        </w:r>
      </w:ins>
      <w:r w:rsidRPr="002C6858">
        <w:rPr>
          <w:rFonts w:ascii="Arial" w:hAnsi="Arial" w:cs="Arial"/>
          <w:sz w:val="20"/>
          <w:szCs w:val="20"/>
          <w:highlight w:val="yellow"/>
        </w:rPr>
        <w:t>.</w:t>
      </w:r>
      <w:ins w:id="112" w:author="Pavel" w:date="2018-07-19T08:34:00Z">
        <w:r w:rsidR="00A810EB" w:rsidRPr="002C6858">
          <w:rPr>
            <w:rFonts w:ascii="Arial" w:hAnsi="Arial" w:cs="Arial"/>
            <w:sz w:val="20"/>
            <w:szCs w:val="20"/>
            <w:highlight w:val="yellow"/>
          </w:rPr>
          <w:t xml:space="preserve"> Kupující se zavazuje vždy do 5 </w:t>
        </w:r>
      </w:ins>
      <w:ins w:id="113" w:author="Pavel" w:date="2018-07-19T08:36:00Z">
        <w:r w:rsidR="00A810EB" w:rsidRPr="002C6858">
          <w:rPr>
            <w:rFonts w:ascii="Arial" w:hAnsi="Arial" w:cs="Arial"/>
            <w:sz w:val="20"/>
            <w:szCs w:val="20"/>
            <w:highlight w:val="yellow"/>
          </w:rPr>
          <w:t xml:space="preserve">pracovních </w:t>
        </w:r>
      </w:ins>
      <w:ins w:id="114" w:author="Pavel" w:date="2018-07-19T08:34:00Z">
        <w:r w:rsidR="00A810EB" w:rsidRPr="002C6858">
          <w:rPr>
            <w:rFonts w:ascii="Arial" w:hAnsi="Arial" w:cs="Arial"/>
            <w:sz w:val="20"/>
            <w:szCs w:val="20"/>
            <w:highlight w:val="yellow"/>
          </w:rPr>
          <w:t>dnů po uplynutí kalendářního měsíce zaslat Prodávajícímu tento výstup, aby Prodávající m</w:t>
        </w:r>
      </w:ins>
      <w:ins w:id="115" w:author="Pavel" w:date="2018-07-19T08:35:00Z">
        <w:r w:rsidR="00A810EB" w:rsidRPr="002C6858">
          <w:rPr>
            <w:rFonts w:ascii="Arial" w:hAnsi="Arial" w:cs="Arial"/>
            <w:sz w:val="20"/>
            <w:szCs w:val="20"/>
            <w:highlight w:val="yellow"/>
          </w:rPr>
          <w:t>ohl provést fakturaci za uplynulý kalendářní měsíc.</w:t>
        </w:r>
        <w:r w:rsidR="00A810EB">
          <w:rPr>
            <w:rFonts w:ascii="Arial" w:hAnsi="Arial" w:cs="Arial"/>
            <w:sz w:val="20"/>
            <w:szCs w:val="20"/>
          </w:rPr>
          <w:t xml:space="preserve"> </w:t>
        </w:r>
      </w:ins>
    </w:p>
    <w:p w14:paraId="1BD13F0E" w14:textId="77777777" w:rsidR="00D74DE6" w:rsidRPr="008B5178" w:rsidRDefault="00D74DE6" w:rsidP="00D74DE6">
      <w:pPr>
        <w:pStyle w:val="Odstavecseseznamem"/>
        <w:numPr>
          <w:ilvl w:val="0"/>
          <w:numId w:val="23"/>
        </w:numPr>
        <w:autoSpaceDE w:val="0"/>
        <w:autoSpaceDN w:val="0"/>
        <w:adjustRightInd w:val="0"/>
        <w:spacing w:before="120" w:after="120"/>
        <w:ind w:hanging="357"/>
        <w:contextualSpacing w:val="0"/>
        <w:jc w:val="both"/>
        <w:rPr>
          <w:rFonts w:ascii="Arial" w:hAnsi="Arial" w:cs="Arial"/>
          <w:sz w:val="20"/>
          <w:szCs w:val="20"/>
        </w:rPr>
      </w:pPr>
      <w:r w:rsidRPr="008B5178">
        <w:rPr>
          <w:rFonts w:ascii="Arial" w:hAnsi="Arial" w:cs="Arial"/>
          <w:iCs/>
          <w:color w:val="000000"/>
          <w:sz w:val="20"/>
          <w:szCs w:val="20"/>
          <w:lang w:eastAsia="cs-CZ"/>
        </w:rPr>
        <w:t xml:space="preserve">Daňový doklad (fakturu) doručí Prodávající Kupujícímu ve dvou vyhotoveních </w:t>
      </w:r>
      <w:ins w:id="116" w:author="Pavel" w:date="2018-07-19T08:35:00Z">
        <w:r w:rsidR="00A810EB" w:rsidRPr="002C6858">
          <w:rPr>
            <w:rFonts w:ascii="Arial" w:hAnsi="Arial" w:cs="Arial"/>
            <w:iCs/>
            <w:color w:val="000000"/>
            <w:sz w:val="20"/>
            <w:szCs w:val="20"/>
            <w:highlight w:val="yellow"/>
            <w:lang w:eastAsia="cs-CZ"/>
          </w:rPr>
          <w:t>vždy měsíčně po uplynutí kalendářního měsíce.</w:t>
        </w:r>
      </w:ins>
      <w:del w:id="117" w:author="Pavel" w:date="2018-07-19T08:35:00Z">
        <w:r w:rsidRPr="002C6858" w:rsidDel="00A810EB">
          <w:rPr>
            <w:rFonts w:ascii="Arial" w:hAnsi="Arial" w:cs="Arial"/>
            <w:iCs/>
            <w:color w:val="000000"/>
            <w:sz w:val="20"/>
            <w:szCs w:val="20"/>
            <w:highlight w:val="yellow"/>
            <w:lang w:eastAsia="cs-CZ"/>
          </w:rPr>
          <w:delText>neprodleně po předání a převzetí zboží, jenž je předmětem této smlouvy</w:delText>
        </w:r>
      </w:del>
      <w:r w:rsidRPr="002C6858">
        <w:rPr>
          <w:rFonts w:ascii="Arial" w:hAnsi="Arial" w:cs="Arial"/>
          <w:iCs/>
          <w:color w:val="000000"/>
          <w:sz w:val="20"/>
          <w:szCs w:val="20"/>
          <w:highlight w:val="yellow"/>
          <w:lang w:eastAsia="cs-CZ"/>
        </w:rPr>
        <w:t>.</w:t>
      </w:r>
      <w:r w:rsidRPr="008B5178">
        <w:rPr>
          <w:rFonts w:ascii="Arial" w:hAnsi="Arial" w:cs="Arial"/>
          <w:iCs/>
          <w:color w:val="000000"/>
          <w:sz w:val="20"/>
          <w:szCs w:val="20"/>
          <w:lang w:eastAsia="cs-CZ"/>
        </w:rPr>
        <w:t xml:space="preserve"> </w:t>
      </w:r>
    </w:p>
    <w:p w14:paraId="456CAB37" w14:textId="77777777" w:rsidR="00D74DE6" w:rsidRPr="008B5178" w:rsidRDefault="00D74DE6" w:rsidP="00D74DE6">
      <w:pPr>
        <w:pStyle w:val="Odstavecseseznamem"/>
        <w:numPr>
          <w:ilvl w:val="0"/>
          <w:numId w:val="23"/>
        </w:numPr>
        <w:autoSpaceDE w:val="0"/>
        <w:autoSpaceDN w:val="0"/>
        <w:adjustRightInd w:val="0"/>
        <w:spacing w:before="120" w:after="120"/>
        <w:ind w:hanging="357"/>
        <w:contextualSpacing w:val="0"/>
        <w:jc w:val="both"/>
        <w:rPr>
          <w:rFonts w:ascii="Arial" w:hAnsi="Arial" w:cs="Arial"/>
          <w:sz w:val="20"/>
          <w:szCs w:val="20"/>
        </w:rPr>
      </w:pPr>
      <w:r w:rsidRPr="008B5178">
        <w:rPr>
          <w:rFonts w:ascii="Arial" w:hAnsi="Arial" w:cs="Arial"/>
          <w:iCs/>
          <w:color w:val="000000"/>
          <w:sz w:val="20"/>
          <w:szCs w:val="20"/>
          <w:lang w:eastAsia="cs-CZ"/>
        </w:rPr>
        <w:t>Kupující zaplatí kupní cenu dle daňového dokladu (faktury) do 30 kalendářních dnů ode dne jeho prokazatelného obdržení. Za den splnění platební povinnosti se považuje den odepsání Kupní ceny dílčího plnění z účtu Kupujícího ve prospěch Prodávajícího.</w:t>
      </w:r>
    </w:p>
    <w:p w14:paraId="74F1407B" w14:textId="42FE2709" w:rsidR="00D74DE6" w:rsidRPr="008B5178" w:rsidRDefault="00D74DE6" w:rsidP="00D74DE6">
      <w:pPr>
        <w:pStyle w:val="Odstavecseseznamem"/>
        <w:numPr>
          <w:ilvl w:val="0"/>
          <w:numId w:val="23"/>
        </w:numPr>
        <w:autoSpaceDE w:val="0"/>
        <w:autoSpaceDN w:val="0"/>
        <w:adjustRightInd w:val="0"/>
        <w:spacing w:after="120" w:line="240" w:lineRule="auto"/>
        <w:ind w:hanging="357"/>
        <w:contextualSpacing w:val="0"/>
        <w:jc w:val="both"/>
        <w:rPr>
          <w:rFonts w:ascii="Arial" w:hAnsi="Arial" w:cs="Arial"/>
          <w:iCs/>
          <w:color w:val="000000"/>
          <w:sz w:val="20"/>
          <w:szCs w:val="20"/>
          <w:lang w:eastAsia="cs-CZ"/>
        </w:rPr>
      </w:pPr>
      <w:r w:rsidRPr="008B5178">
        <w:rPr>
          <w:rFonts w:ascii="Arial" w:hAnsi="Arial" w:cs="Arial"/>
          <w:iCs/>
          <w:color w:val="000000"/>
          <w:sz w:val="20"/>
          <w:szCs w:val="20"/>
          <w:lang w:eastAsia="cs-CZ"/>
        </w:rPr>
        <w:t xml:space="preserve">Daňový doklad (faktura) musí obsahovat náležitosti stanovené zákonem č. 235/2004 Sb., o dani z přidané hodnoty, ve znění pozdějších předpisů a zákonem č. 563/1991 Sb., o účetnictví, ve znění pozdějších předpisů. Součástí každého daňového dokladu (faktury) budou </w:t>
      </w:r>
      <w:ins w:id="118" w:author="Pavel" w:date="2018-07-18T17:45:00Z">
        <w:r w:rsidR="00DB722D" w:rsidRPr="002C6858">
          <w:rPr>
            <w:rFonts w:ascii="Arial" w:hAnsi="Arial" w:cs="Arial"/>
            <w:iCs/>
            <w:color w:val="000000"/>
            <w:sz w:val="20"/>
            <w:szCs w:val="20"/>
            <w:highlight w:val="yellow"/>
            <w:lang w:eastAsia="cs-CZ"/>
          </w:rPr>
          <w:t>výkaz</w:t>
        </w:r>
      </w:ins>
      <w:ins w:id="119" w:author="Pavel" w:date="2018-07-19T09:11:00Z">
        <w:r w:rsidR="00CB41A0" w:rsidRPr="002C6858">
          <w:rPr>
            <w:rFonts w:ascii="Arial" w:hAnsi="Arial" w:cs="Arial"/>
            <w:iCs/>
            <w:color w:val="000000"/>
            <w:sz w:val="20"/>
            <w:szCs w:val="20"/>
            <w:highlight w:val="yellow"/>
            <w:lang w:eastAsia="cs-CZ"/>
          </w:rPr>
          <w:t>y či výkaz</w:t>
        </w:r>
      </w:ins>
      <w:ins w:id="120" w:author="Pavel" w:date="2018-07-18T17:45:00Z">
        <w:r w:rsidR="00DB722D" w:rsidRPr="002C6858">
          <w:rPr>
            <w:rFonts w:ascii="Arial" w:hAnsi="Arial" w:cs="Arial"/>
            <w:iCs/>
            <w:color w:val="000000"/>
            <w:sz w:val="20"/>
            <w:szCs w:val="20"/>
            <w:highlight w:val="yellow"/>
            <w:lang w:eastAsia="cs-CZ"/>
          </w:rPr>
          <w:t xml:space="preserve"> reportovaných vyšetření</w:t>
        </w:r>
      </w:ins>
      <w:ins w:id="121" w:author="Pavel" w:date="2018-07-19T08:36:00Z">
        <w:r w:rsidR="00814491" w:rsidRPr="002C6858">
          <w:rPr>
            <w:rFonts w:ascii="Arial" w:hAnsi="Arial" w:cs="Arial"/>
            <w:iCs/>
            <w:color w:val="000000"/>
            <w:sz w:val="20"/>
            <w:szCs w:val="20"/>
            <w:highlight w:val="yellow"/>
            <w:lang w:eastAsia="cs-CZ"/>
          </w:rPr>
          <w:t xml:space="preserve"> z informačního laboratorního systému Kupujícího</w:t>
        </w:r>
      </w:ins>
      <w:del w:id="122" w:author="Pavel" w:date="2018-07-18T17:46:00Z">
        <w:r w:rsidRPr="002C6858" w:rsidDel="00DB722D">
          <w:rPr>
            <w:rFonts w:ascii="Arial" w:hAnsi="Arial" w:cs="Arial"/>
            <w:iCs/>
            <w:color w:val="000000"/>
            <w:sz w:val="20"/>
            <w:szCs w:val="20"/>
            <w:highlight w:val="yellow"/>
            <w:lang w:eastAsia="cs-CZ"/>
          </w:rPr>
          <w:delText>originály dodacích listů dle dílčích objednávek podepsané při převzetí zboží zástupcem Kupujícího</w:delText>
        </w:r>
      </w:del>
      <w:r w:rsidRPr="002C6858">
        <w:rPr>
          <w:rFonts w:ascii="Arial" w:hAnsi="Arial" w:cs="Arial"/>
          <w:iCs/>
          <w:color w:val="000000"/>
          <w:sz w:val="20"/>
          <w:szCs w:val="20"/>
          <w:highlight w:val="yellow"/>
          <w:lang w:eastAsia="cs-CZ"/>
        </w:rPr>
        <w:t xml:space="preserve">. </w:t>
      </w:r>
      <w:del w:id="123" w:author="Pavel" w:date="2018-07-18T17:46:00Z">
        <w:r w:rsidRPr="002C6858" w:rsidDel="00DB722D">
          <w:rPr>
            <w:rFonts w:ascii="Arial" w:hAnsi="Arial" w:cs="Arial"/>
            <w:iCs/>
            <w:color w:val="000000"/>
            <w:sz w:val="20"/>
            <w:szCs w:val="20"/>
            <w:highlight w:val="yellow"/>
            <w:lang w:eastAsia="cs-CZ"/>
          </w:rPr>
          <w:delText>Prodávající je dále povinen na faktuře jednoznačně uvést označení objednávek, za které je fakturace prováděna.</w:delText>
        </w:r>
      </w:del>
    </w:p>
    <w:p w14:paraId="6643B747" w14:textId="77777777" w:rsidR="00D74DE6" w:rsidRPr="008B5178" w:rsidRDefault="00D74DE6" w:rsidP="00D74DE6">
      <w:pPr>
        <w:pStyle w:val="Odstavecseseznamem"/>
        <w:numPr>
          <w:ilvl w:val="0"/>
          <w:numId w:val="23"/>
        </w:numPr>
        <w:autoSpaceDE w:val="0"/>
        <w:autoSpaceDN w:val="0"/>
        <w:adjustRightInd w:val="0"/>
        <w:spacing w:after="120" w:line="240" w:lineRule="auto"/>
        <w:ind w:hanging="357"/>
        <w:contextualSpacing w:val="0"/>
        <w:jc w:val="both"/>
        <w:rPr>
          <w:rFonts w:ascii="Arial" w:hAnsi="Arial" w:cs="Arial"/>
          <w:iCs/>
          <w:color w:val="000000"/>
          <w:sz w:val="20"/>
          <w:szCs w:val="20"/>
          <w:lang w:eastAsia="cs-CZ"/>
        </w:rPr>
      </w:pPr>
      <w:r w:rsidRPr="008B5178">
        <w:rPr>
          <w:rFonts w:ascii="Arial" w:hAnsi="Arial" w:cs="Arial"/>
          <w:iCs/>
          <w:color w:val="000000"/>
          <w:sz w:val="20"/>
          <w:szCs w:val="20"/>
          <w:lang w:eastAsia="cs-CZ"/>
        </w:rPr>
        <w:t>Kupující je oprávněn před uplynutím lhůty splatnosti vrátit daňový doklad (fakturu), který neobsahuje požadované náležitosti, není doložen požadovanými nebo úplnými doklady, nebo obsahuje nesprávné cenové údaje.</w:t>
      </w:r>
    </w:p>
    <w:p w14:paraId="4EDAFDBA" w14:textId="31D4D50B" w:rsidR="00D74DE6" w:rsidRDefault="00D74DE6" w:rsidP="00D74DE6">
      <w:pPr>
        <w:pStyle w:val="Odstavecseseznamem"/>
        <w:numPr>
          <w:ilvl w:val="0"/>
          <w:numId w:val="23"/>
        </w:numPr>
        <w:autoSpaceDE w:val="0"/>
        <w:autoSpaceDN w:val="0"/>
        <w:adjustRightInd w:val="0"/>
        <w:spacing w:after="120" w:line="240" w:lineRule="auto"/>
        <w:ind w:hanging="357"/>
        <w:contextualSpacing w:val="0"/>
        <w:jc w:val="both"/>
        <w:rPr>
          <w:ins w:id="124" w:author="Pavel" w:date="2018-08-06T09:23:00Z"/>
          <w:rFonts w:ascii="Arial" w:hAnsi="Arial" w:cs="Arial"/>
          <w:sz w:val="20"/>
          <w:szCs w:val="20"/>
        </w:rPr>
      </w:pPr>
      <w:r w:rsidRPr="008B5178">
        <w:rPr>
          <w:rFonts w:ascii="Arial" w:hAnsi="Arial" w:cs="Arial"/>
          <w:sz w:val="20"/>
          <w:szCs w:val="20"/>
        </w:rPr>
        <w:t>Nesplněním sjednaného postupu ze strany Prodávajícího vzniká Kupujícímu právo fakturu vrátit bez proplacení zpět. Vrácením faktury přestává běžet lhůta splatnosti. Opravená, přepracovaná nebo nová faktura bude opatřena novou dobou splatnosti.</w:t>
      </w:r>
    </w:p>
    <w:p w14:paraId="4CFDCEDA" w14:textId="026B17F0" w:rsidR="00117F2C" w:rsidRPr="00117F2C" w:rsidRDefault="00117F2C" w:rsidP="00117F2C">
      <w:pPr>
        <w:pStyle w:val="Odstavecseseznamem"/>
        <w:numPr>
          <w:ilvl w:val="0"/>
          <w:numId w:val="23"/>
        </w:numPr>
        <w:autoSpaceDE w:val="0"/>
        <w:autoSpaceDN w:val="0"/>
        <w:adjustRightInd w:val="0"/>
        <w:spacing w:after="120" w:line="240" w:lineRule="auto"/>
        <w:contextualSpacing w:val="0"/>
        <w:jc w:val="both"/>
        <w:rPr>
          <w:rFonts w:ascii="Arial" w:hAnsi="Arial" w:cs="Arial"/>
          <w:sz w:val="20"/>
          <w:szCs w:val="20"/>
          <w:highlight w:val="yellow"/>
          <w:rPrChange w:id="125" w:author="Pavel" w:date="2018-08-06T09:26:00Z">
            <w:rPr>
              <w:rFonts w:ascii="Arial" w:hAnsi="Arial" w:cs="Arial"/>
              <w:sz w:val="20"/>
              <w:szCs w:val="20"/>
            </w:rPr>
          </w:rPrChange>
        </w:rPr>
      </w:pPr>
      <w:ins w:id="126" w:author="Pavel" w:date="2018-08-06T09:23:00Z">
        <w:r w:rsidRPr="00117F2C">
          <w:rPr>
            <w:rFonts w:ascii="Arial" w:hAnsi="Arial" w:cs="Arial"/>
            <w:sz w:val="20"/>
            <w:szCs w:val="20"/>
            <w:highlight w:val="yellow"/>
            <w:rPrChange w:id="127" w:author="Pavel" w:date="2018-08-06T09:26:00Z">
              <w:rPr>
                <w:rFonts w:ascii="Arial" w:hAnsi="Arial" w:cs="Arial"/>
                <w:sz w:val="20"/>
                <w:szCs w:val="20"/>
              </w:rPr>
            </w:rPrChange>
          </w:rPr>
          <w:t>Reportovan</w:t>
        </w:r>
      </w:ins>
      <w:ins w:id="128" w:author="Pavel" w:date="2018-08-06T09:24:00Z">
        <w:r w:rsidRPr="00117F2C">
          <w:rPr>
            <w:rFonts w:ascii="Arial" w:hAnsi="Arial" w:cs="Arial"/>
            <w:sz w:val="20"/>
            <w:szCs w:val="20"/>
            <w:highlight w:val="yellow"/>
            <w:rPrChange w:id="129" w:author="Pavel" w:date="2018-08-06T09:26:00Z">
              <w:rPr>
                <w:rFonts w:ascii="Arial" w:hAnsi="Arial" w:cs="Arial"/>
                <w:sz w:val="20"/>
                <w:szCs w:val="20"/>
              </w:rPr>
            </w:rPrChange>
          </w:rPr>
          <w:t>ý</w:t>
        </w:r>
      </w:ins>
      <w:ins w:id="130" w:author="Pavel" w:date="2018-08-06T09:23:00Z">
        <w:r w:rsidRPr="00117F2C">
          <w:rPr>
            <w:rFonts w:ascii="Arial" w:hAnsi="Arial" w:cs="Arial"/>
            <w:sz w:val="20"/>
            <w:szCs w:val="20"/>
            <w:highlight w:val="yellow"/>
            <w:rPrChange w:id="131" w:author="Pavel" w:date="2018-08-06T09:26:00Z">
              <w:rPr>
                <w:rFonts w:ascii="Arial" w:hAnsi="Arial" w:cs="Arial"/>
                <w:sz w:val="20"/>
                <w:szCs w:val="20"/>
              </w:rPr>
            </w:rPrChange>
          </w:rPr>
          <w:t xml:space="preserve"> </w:t>
        </w:r>
      </w:ins>
      <w:ins w:id="132" w:author="Pavel" w:date="2018-08-06T09:24:00Z">
        <w:r w:rsidRPr="00117F2C">
          <w:rPr>
            <w:rFonts w:ascii="Arial" w:hAnsi="Arial" w:cs="Arial"/>
            <w:sz w:val="20"/>
            <w:szCs w:val="20"/>
            <w:highlight w:val="yellow"/>
            <w:rPrChange w:id="133" w:author="Pavel" w:date="2018-08-06T09:26:00Z">
              <w:rPr>
                <w:rFonts w:ascii="Arial" w:hAnsi="Arial" w:cs="Arial"/>
                <w:sz w:val="20"/>
                <w:szCs w:val="20"/>
              </w:rPr>
            </w:rPrChange>
          </w:rPr>
          <w:t>výsledek (vyšetření)</w:t>
        </w:r>
      </w:ins>
      <w:ins w:id="134" w:author="Pavel" w:date="2018-08-06T09:23:00Z">
        <w:r w:rsidRPr="00117F2C">
          <w:rPr>
            <w:rFonts w:ascii="Arial" w:hAnsi="Arial" w:cs="Arial"/>
            <w:sz w:val="20"/>
            <w:szCs w:val="20"/>
            <w:highlight w:val="yellow"/>
            <w:rPrChange w:id="135" w:author="Pavel" w:date="2018-08-06T09:26:00Z">
              <w:rPr>
                <w:rFonts w:ascii="Arial" w:hAnsi="Arial" w:cs="Arial"/>
                <w:sz w:val="20"/>
                <w:szCs w:val="20"/>
              </w:rPr>
            </w:rPrChange>
          </w:rPr>
          <w:t xml:space="preserve"> je protokol (elektronický či písemný), vytvořený v laboratorním informačním systému, o provedení laboratorního vyšetření na základně požadavku (žádanky). Reportované výsledky (vyšetření) zahrnují laboratorní vyšetření provedené na základně požadavků lékařů, veterinářů a případně dalších žadatelů (samoplátci, zaměstnavatel atd.). Počet jednotlivých reportovaných výsledků (vyšetření) je součástí měsíční statistiky z laboratorního informačního systému, která zahrnuje veškeré reportované výsledky od všech žadatelů. Reportovaný výsledek (vyšetření) je výsledek validovaný vysokoškolákem a nezahrnuje měření kalibračních bodů, kontrol, mezilaboratorních kontrol a ředění, nebo opakování měření vzorku z téhož požadavku.</w:t>
        </w:r>
      </w:ins>
    </w:p>
    <w:p w14:paraId="4244A7BB" w14:textId="77777777" w:rsidR="005E1885" w:rsidRPr="008B5178" w:rsidRDefault="005E1885" w:rsidP="003F5410">
      <w:pPr>
        <w:pStyle w:val="Odstavecseseznamem"/>
        <w:spacing w:after="0" w:line="240" w:lineRule="auto"/>
        <w:ind w:left="357"/>
        <w:contextualSpacing w:val="0"/>
        <w:jc w:val="both"/>
        <w:rPr>
          <w:rFonts w:ascii="Arial" w:hAnsi="Arial" w:cs="Arial"/>
          <w:sz w:val="20"/>
          <w:szCs w:val="20"/>
        </w:rPr>
      </w:pPr>
    </w:p>
    <w:p w14:paraId="5EE37EA2" w14:textId="77777777" w:rsidR="005E1885" w:rsidRPr="008B5178" w:rsidRDefault="00D74DE6" w:rsidP="001569D3">
      <w:pPr>
        <w:spacing w:after="120"/>
        <w:jc w:val="center"/>
        <w:rPr>
          <w:b/>
          <w:bCs/>
        </w:rPr>
      </w:pPr>
      <w:r w:rsidRPr="008B5178">
        <w:rPr>
          <w:b/>
          <w:bCs/>
        </w:rPr>
        <w:t>IV</w:t>
      </w:r>
      <w:r w:rsidR="005E1885" w:rsidRPr="008B5178">
        <w:rPr>
          <w:b/>
          <w:bCs/>
        </w:rPr>
        <w:t>. DOBA</w:t>
      </w:r>
      <w:r w:rsidR="00AB0DC2" w:rsidRPr="008B5178">
        <w:rPr>
          <w:b/>
          <w:bCs/>
        </w:rPr>
        <w:t xml:space="preserve"> A</w:t>
      </w:r>
      <w:r w:rsidR="005E1885" w:rsidRPr="008B5178">
        <w:rPr>
          <w:b/>
          <w:bCs/>
        </w:rPr>
        <w:t xml:space="preserve"> MÍSTO PLNĚNÍ</w:t>
      </w:r>
    </w:p>
    <w:p w14:paraId="587DF48D" w14:textId="77777777" w:rsidR="0047610C" w:rsidRPr="008B5178" w:rsidRDefault="0047610C" w:rsidP="001569D3">
      <w:pPr>
        <w:pStyle w:val="Odstavecseseznamem"/>
        <w:numPr>
          <w:ilvl w:val="0"/>
          <w:numId w:val="22"/>
        </w:numPr>
        <w:autoSpaceDE w:val="0"/>
        <w:autoSpaceDN w:val="0"/>
        <w:adjustRightInd w:val="0"/>
        <w:spacing w:after="120" w:line="240" w:lineRule="auto"/>
        <w:ind w:left="357"/>
        <w:contextualSpacing w:val="0"/>
        <w:jc w:val="both"/>
        <w:rPr>
          <w:rFonts w:ascii="Arial" w:hAnsi="Arial" w:cs="Arial"/>
          <w:sz w:val="20"/>
          <w:szCs w:val="20"/>
        </w:rPr>
      </w:pPr>
      <w:r w:rsidRPr="008B5178">
        <w:rPr>
          <w:rFonts w:ascii="Arial" w:hAnsi="Arial" w:cs="Arial"/>
          <w:iCs/>
          <w:sz w:val="20"/>
          <w:szCs w:val="20"/>
          <w:lang w:eastAsia="cs-CZ"/>
        </w:rPr>
        <w:t xml:space="preserve">Tato smlouva se uzavírá na dobu určitou a to v délce trvání </w:t>
      </w:r>
      <w:r w:rsidR="003F5410" w:rsidRPr="008B5178">
        <w:rPr>
          <w:rFonts w:ascii="Arial" w:hAnsi="Arial" w:cs="Arial"/>
          <w:b/>
          <w:iCs/>
          <w:sz w:val="20"/>
          <w:szCs w:val="20"/>
          <w:lang w:eastAsia="cs-CZ"/>
        </w:rPr>
        <w:t>60 měsíců</w:t>
      </w:r>
      <w:r w:rsidRPr="008B5178">
        <w:rPr>
          <w:rFonts w:ascii="Arial" w:hAnsi="Arial" w:cs="Arial"/>
          <w:iCs/>
          <w:sz w:val="20"/>
          <w:szCs w:val="20"/>
          <w:lang w:eastAsia="cs-CZ"/>
        </w:rPr>
        <w:t xml:space="preserve"> od </w:t>
      </w:r>
      <w:r w:rsidR="003F5410" w:rsidRPr="008B5178">
        <w:rPr>
          <w:rFonts w:ascii="Arial" w:hAnsi="Arial" w:cs="Arial"/>
          <w:iCs/>
          <w:sz w:val="20"/>
          <w:szCs w:val="20"/>
          <w:lang w:eastAsia="cs-CZ"/>
        </w:rPr>
        <w:t>dodání předmětných přístrojů, ke kterým je dodávka reagencií vázána</w:t>
      </w:r>
      <w:r w:rsidRPr="008B5178">
        <w:rPr>
          <w:rFonts w:ascii="Arial" w:hAnsi="Arial" w:cs="Arial"/>
          <w:iCs/>
          <w:sz w:val="20"/>
          <w:szCs w:val="20"/>
          <w:lang w:eastAsia="cs-CZ"/>
        </w:rPr>
        <w:t>.</w:t>
      </w:r>
    </w:p>
    <w:p w14:paraId="731BAE0B" w14:textId="77777777" w:rsidR="007A6069" w:rsidRPr="008B5178" w:rsidRDefault="007A6069" w:rsidP="001569D3">
      <w:pPr>
        <w:pStyle w:val="Odstavecseseznamem"/>
        <w:numPr>
          <w:ilvl w:val="0"/>
          <w:numId w:val="22"/>
        </w:numPr>
        <w:autoSpaceDE w:val="0"/>
        <w:autoSpaceDN w:val="0"/>
        <w:adjustRightInd w:val="0"/>
        <w:spacing w:after="120" w:line="240" w:lineRule="auto"/>
        <w:ind w:left="357"/>
        <w:contextualSpacing w:val="0"/>
        <w:jc w:val="both"/>
        <w:rPr>
          <w:rFonts w:ascii="Arial" w:hAnsi="Arial" w:cs="Arial"/>
          <w:sz w:val="20"/>
          <w:szCs w:val="20"/>
        </w:rPr>
      </w:pPr>
      <w:r w:rsidRPr="008B5178">
        <w:rPr>
          <w:rFonts w:ascii="Arial" w:hAnsi="Arial" w:cs="Arial"/>
          <w:sz w:val="20"/>
          <w:szCs w:val="20"/>
        </w:rPr>
        <w:t>Tato smlouva nabývá platnosti dnem jejího podpisu oběma smluvními stranami a účinnosti dnem uveřejnění v registru smluv veden</w:t>
      </w:r>
      <w:r w:rsidRPr="008B5178">
        <w:rPr>
          <w:rFonts w:ascii="Arial" w:hAnsi="Arial" w:cs="Arial"/>
          <w:color w:val="1F497D"/>
          <w:sz w:val="20"/>
          <w:szCs w:val="20"/>
        </w:rPr>
        <w:t>é</w:t>
      </w:r>
      <w:r w:rsidRPr="008B5178">
        <w:rPr>
          <w:rFonts w:ascii="Arial" w:hAnsi="Arial" w:cs="Arial"/>
          <w:sz w:val="20"/>
          <w:szCs w:val="20"/>
        </w:rPr>
        <w:t>m Ministerstvem vnitra ČR.</w:t>
      </w:r>
    </w:p>
    <w:p w14:paraId="07F0E09F" w14:textId="77777777" w:rsidR="00AB0DC2" w:rsidRPr="008B5178" w:rsidRDefault="00AB0DC2" w:rsidP="00AB0DC2">
      <w:pPr>
        <w:pStyle w:val="Odstavecseseznamem"/>
        <w:numPr>
          <w:ilvl w:val="0"/>
          <w:numId w:val="22"/>
        </w:numPr>
        <w:autoSpaceDE w:val="0"/>
        <w:autoSpaceDN w:val="0"/>
        <w:adjustRightInd w:val="0"/>
        <w:spacing w:after="120" w:line="240" w:lineRule="auto"/>
        <w:ind w:left="357"/>
        <w:contextualSpacing w:val="0"/>
        <w:jc w:val="both"/>
        <w:rPr>
          <w:rFonts w:ascii="Arial" w:hAnsi="Arial" w:cs="Arial"/>
          <w:sz w:val="20"/>
          <w:szCs w:val="20"/>
        </w:rPr>
      </w:pPr>
      <w:r w:rsidRPr="008B5178">
        <w:rPr>
          <w:rFonts w:ascii="Arial" w:hAnsi="Arial" w:cs="Arial"/>
          <w:iCs/>
          <w:sz w:val="20"/>
          <w:szCs w:val="20"/>
          <w:lang w:eastAsia="cs-CZ"/>
        </w:rPr>
        <w:t xml:space="preserve">Smluvní strany se dohodly, že místem plnění je budova Klatovské nemocnice, a.s. na adrese </w:t>
      </w:r>
      <w:r w:rsidRPr="008B5178">
        <w:rPr>
          <w:rFonts w:ascii="Arial" w:hAnsi="Arial" w:cs="Arial"/>
          <w:sz w:val="20"/>
          <w:szCs w:val="20"/>
        </w:rPr>
        <w:t>Plzeňská 929, 339 01 Klatovy</w:t>
      </w:r>
      <w:r w:rsidRPr="008B5178">
        <w:rPr>
          <w:rFonts w:ascii="Arial" w:hAnsi="Arial" w:cs="Arial"/>
          <w:iCs/>
          <w:sz w:val="20"/>
          <w:szCs w:val="20"/>
          <w:lang w:eastAsia="cs-CZ"/>
        </w:rPr>
        <w:t xml:space="preserve">, Česká republika. </w:t>
      </w:r>
      <w:r w:rsidR="005F7D33" w:rsidRPr="00C003A2">
        <w:rPr>
          <w:rFonts w:ascii="Arial" w:hAnsi="Arial" w:cs="Arial"/>
          <w:sz w:val="20"/>
          <w:szCs w:val="20"/>
        </w:rPr>
        <w:t>Konkrétní mí</w:t>
      </w:r>
      <w:r w:rsidR="005F7D33">
        <w:rPr>
          <w:rFonts w:ascii="Arial" w:eastAsiaTheme="minorHAnsi" w:hAnsi="Arial" w:cs="Arial"/>
          <w:sz w:val="20"/>
          <w:szCs w:val="20"/>
        </w:rPr>
        <w:t xml:space="preserve">sto dodání - </w:t>
      </w:r>
      <w:r w:rsidR="005F7D33">
        <w:rPr>
          <w:rFonts w:ascii="Arial" w:hAnsi="Arial" w:cs="Arial"/>
          <w:iCs/>
          <w:sz w:val="20"/>
          <w:szCs w:val="20"/>
          <w:lang w:eastAsia="cs-CZ"/>
        </w:rPr>
        <w:t>Oddělení klinické biochemie a hematologie</w:t>
      </w:r>
      <w:r w:rsidRPr="008B5178">
        <w:rPr>
          <w:rFonts w:ascii="Arial" w:eastAsiaTheme="minorHAnsi" w:hAnsi="Arial" w:cs="Arial"/>
          <w:sz w:val="20"/>
          <w:szCs w:val="20"/>
        </w:rPr>
        <w:t xml:space="preserve">. </w:t>
      </w:r>
    </w:p>
    <w:p w14:paraId="3EE5FAB8" w14:textId="77777777" w:rsidR="005E1885" w:rsidRPr="008B5178" w:rsidRDefault="005E1885" w:rsidP="003F5410">
      <w:pPr>
        <w:rPr>
          <w:b/>
          <w:bCs/>
        </w:rPr>
      </w:pPr>
    </w:p>
    <w:p w14:paraId="17D03F36" w14:textId="77777777" w:rsidR="005E1885" w:rsidRPr="008B5178" w:rsidRDefault="005E1885" w:rsidP="001569D3">
      <w:pPr>
        <w:spacing w:after="120"/>
        <w:jc w:val="center"/>
        <w:rPr>
          <w:b/>
          <w:bCs/>
        </w:rPr>
      </w:pPr>
      <w:r w:rsidRPr="008B5178">
        <w:rPr>
          <w:b/>
          <w:bCs/>
        </w:rPr>
        <w:t xml:space="preserve">V. </w:t>
      </w:r>
      <w:r w:rsidR="00F268D6" w:rsidRPr="008B5178">
        <w:rPr>
          <w:b/>
          <w:bCs/>
        </w:rPr>
        <w:t xml:space="preserve">DODACÍ PODMÍNKY A </w:t>
      </w:r>
      <w:r w:rsidRPr="008B5178">
        <w:rPr>
          <w:b/>
          <w:bCs/>
        </w:rPr>
        <w:t xml:space="preserve">PŘEDÁNÍ A PŘEVZETÍ </w:t>
      </w:r>
      <w:r w:rsidR="00024300" w:rsidRPr="008B5178">
        <w:rPr>
          <w:b/>
          <w:bCs/>
        </w:rPr>
        <w:t>ZBOŽÍ</w:t>
      </w:r>
    </w:p>
    <w:p w14:paraId="2B15B058" w14:textId="77777777" w:rsidR="00AB0DC2" w:rsidRPr="008B5178" w:rsidRDefault="00AB0DC2" w:rsidP="00C0593E">
      <w:pPr>
        <w:pStyle w:val="Odstavecseseznamem"/>
        <w:numPr>
          <w:ilvl w:val="0"/>
          <w:numId w:val="39"/>
        </w:numPr>
        <w:autoSpaceDE w:val="0"/>
        <w:autoSpaceDN w:val="0"/>
        <w:adjustRightInd w:val="0"/>
        <w:spacing w:after="120" w:line="240" w:lineRule="auto"/>
        <w:ind w:left="357" w:hanging="357"/>
        <w:contextualSpacing w:val="0"/>
        <w:jc w:val="both"/>
        <w:rPr>
          <w:rFonts w:ascii="Arial" w:hAnsi="Arial" w:cs="Arial"/>
          <w:iCs/>
          <w:sz w:val="20"/>
          <w:szCs w:val="20"/>
          <w:lang w:eastAsia="cs-CZ"/>
        </w:rPr>
      </w:pPr>
      <w:r w:rsidRPr="008B5178">
        <w:rPr>
          <w:rFonts w:ascii="Arial" w:hAnsi="Arial" w:cs="Arial"/>
          <w:iCs/>
          <w:sz w:val="20"/>
          <w:szCs w:val="20"/>
          <w:lang w:eastAsia="cs-CZ"/>
        </w:rPr>
        <w:lastRenderedPageBreak/>
        <w:t>Prodávající se zavazuje dodat na základě objednávek Kupujícímu zboží uvedené v čl. II. této Smlouvy do místa plnění, tj. do místa dodání zboží dle čl. IV.</w:t>
      </w:r>
      <w:r w:rsidR="003F5410" w:rsidRPr="008B5178">
        <w:rPr>
          <w:rFonts w:ascii="Arial" w:hAnsi="Arial" w:cs="Arial"/>
          <w:iCs/>
          <w:sz w:val="20"/>
          <w:szCs w:val="20"/>
          <w:lang w:eastAsia="cs-CZ"/>
        </w:rPr>
        <w:t xml:space="preserve"> 3 </w:t>
      </w:r>
      <w:r w:rsidRPr="008B5178">
        <w:rPr>
          <w:rFonts w:ascii="Arial" w:hAnsi="Arial" w:cs="Arial"/>
          <w:iCs/>
          <w:sz w:val="20"/>
          <w:szCs w:val="20"/>
          <w:lang w:eastAsia="cs-CZ"/>
        </w:rPr>
        <w:t>této Smlouvy na základě konkrétních Objednávek Kupujícího. Objednávku vždy Kupující zašle e-mailem na adresu Prodávajícího pro doručování dále uvedenou:</w:t>
      </w:r>
    </w:p>
    <w:p w14:paraId="7A1ADC82" w14:textId="77777777" w:rsidR="00AB0DC2" w:rsidRPr="008B5178" w:rsidRDefault="00AB0DC2" w:rsidP="00AB0DC2">
      <w:pPr>
        <w:pStyle w:val="Odstavecseseznamem"/>
        <w:numPr>
          <w:ilvl w:val="0"/>
          <w:numId w:val="37"/>
        </w:numPr>
        <w:autoSpaceDE w:val="0"/>
        <w:autoSpaceDN w:val="0"/>
        <w:adjustRightInd w:val="0"/>
        <w:spacing w:after="120" w:line="240" w:lineRule="auto"/>
        <w:ind w:left="788" w:hanging="431"/>
        <w:contextualSpacing w:val="0"/>
        <w:rPr>
          <w:rFonts w:ascii="Arial" w:hAnsi="Arial" w:cs="Arial"/>
          <w:iCs/>
          <w:sz w:val="20"/>
          <w:szCs w:val="20"/>
          <w:lang w:eastAsia="cs-CZ"/>
        </w:rPr>
      </w:pPr>
      <w:r w:rsidRPr="008B5178">
        <w:rPr>
          <w:rFonts w:ascii="Arial" w:hAnsi="Arial" w:cs="Arial"/>
          <w:iCs/>
          <w:sz w:val="20"/>
          <w:szCs w:val="20"/>
          <w:lang w:eastAsia="cs-CZ"/>
        </w:rPr>
        <w:t xml:space="preserve">Odpovědná osoba: </w:t>
      </w:r>
      <w:r w:rsidRPr="008B5178">
        <w:rPr>
          <w:rFonts w:ascii="Arial" w:hAnsi="Arial" w:cs="Arial"/>
          <w:b/>
          <w:color w:val="FF0000"/>
          <w:sz w:val="20"/>
          <w:szCs w:val="20"/>
        </w:rPr>
        <w:t>DOPLNIT</w:t>
      </w:r>
    </w:p>
    <w:p w14:paraId="738A5E6F" w14:textId="77777777" w:rsidR="00AB0DC2" w:rsidRPr="008B5178" w:rsidRDefault="00AB0DC2" w:rsidP="00AB0DC2">
      <w:pPr>
        <w:pStyle w:val="Odstavecseseznamem"/>
        <w:numPr>
          <w:ilvl w:val="0"/>
          <w:numId w:val="37"/>
        </w:numPr>
        <w:autoSpaceDE w:val="0"/>
        <w:autoSpaceDN w:val="0"/>
        <w:adjustRightInd w:val="0"/>
        <w:spacing w:after="120" w:line="240" w:lineRule="auto"/>
        <w:ind w:left="788" w:hanging="431"/>
        <w:contextualSpacing w:val="0"/>
        <w:rPr>
          <w:rFonts w:ascii="Arial" w:hAnsi="Arial" w:cs="Arial"/>
          <w:iCs/>
          <w:sz w:val="20"/>
          <w:szCs w:val="20"/>
          <w:lang w:eastAsia="cs-CZ"/>
        </w:rPr>
      </w:pPr>
      <w:r w:rsidRPr="008B5178">
        <w:rPr>
          <w:rFonts w:ascii="Arial" w:hAnsi="Arial" w:cs="Arial"/>
          <w:iCs/>
          <w:sz w:val="20"/>
          <w:szCs w:val="20"/>
          <w:lang w:eastAsia="cs-CZ"/>
        </w:rPr>
        <w:t xml:space="preserve">Emailový kontakt pro zaslání Objednávky: </w:t>
      </w:r>
      <w:r w:rsidRPr="008B5178">
        <w:rPr>
          <w:rFonts w:ascii="Arial" w:hAnsi="Arial" w:cs="Arial"/>
          <w:b/>
          <w:color w:val="FF0000"/>
          <w:sz w:val="20"/>
          <w:szCs w:val="20"/>
        </w:rPr>
        <w:t>DOPLNIT</w:t>
      </w:r>
    </w:p>
    <w:p w14:paraId="1E55C83B" w14:textId="77777777" w:rsidR="00AB0DC2" w:rsidRPr="008B5178" w:rsidRDefault="00AB0DC2" w:rsidP="00AB0DC2">
      <w:pPr>
        <w:pStyle w:val="Odstavecseseznamem"/>
        <w:numPr>
          <w:ilvl w:val="0"/>
          <w:numId w:val="37"/>
        </w:numPr>
        <w:autoSpaceDE w:val="0"/>
        <w:autoSpaceDN w:val="0"/>
        <w:adjustRightInd w:val="0"/>
        <w:spacing w:after="120" w:line="240" w:lineRule="auto"/>
        <w:ind w:left="788" w:hanging="431"/>
        <w:contextualSpacing w:val="0"/>
        <w:rPr>
          <w:rFonts w:ascii="Arial" w:hAnsi="Arial" w:cs="Arial"/>
          <w:iCs/>
          <w:sz w:val="20"/>
          <w:szCs w:val="20"/>
          <w:lang w:eastAsia="cs-CZ"/>
        </w:rPr>
      </w:pPr>
      <w:r w:rsidRPr="008B5178">
        <w:rPr>
          <w:rFonts w:ascii="Arial" w:hAnsi="Arial" w:cs="Arial"/>
          <w:iCs/>
          <w:sz w:val="20"/>
          <w:szCs w:val="20"/>
          <w:lang w:eastAsia="cs-CZ"/>
        </w:rPr>
        <w:t>Telefonní kontakt pro potvrzení Objednávky:</w:t>
      </w:r>
      <w:r w:rsidRPr="008B5178">
        <w:rPr>
          <w:rFonts w:ascii="Arial" w:hAnsi="Arial" w:cs="Arial"/>
          <w:b/>
          <w:color w:val="FF0000"/>
          <w:sz w:val="20"/>
          <w:szCs w:val="20"/>
        </w:rPr>
        <w:t xml:space="preserve"> DOPLNIT</w:t>
      </w:r>
    </w:p>
    <w:p w14:paraId="5BEF354E" w14:textId="77777777" w:rsidR="00AB0DC2" w:rsidRPr="008B5178" w:rsidRDefault="00AB0DC2" w:rsidP="00AB0DC2">
      <w:pPr>
        <w:autoSpaceDE w:val="0"/>
        <w:autoSpaceDN w:val="0"/>
        <w:adjustRightInd w:val="0"/>
        <w:spacing w:after="120"/>
        <w:ind w:left="357"/>
        <w:rPr>
          <w:rFonts w:eastAsia="Calibri"/>
          <w:iCs/>
          <w:lang w:eastAsia="cs-CZ"/>
        </w:rPr>
      </w:pPr>
      <w:r w:rsidRPr="008B5178">
        <w:rPr>
          <w:rFonts w:eastAsia="Calibri"/>
          <w:iCs/>
          <w:lang w:eastAsia="cs-CZ"/>
        </w:rPr>
        <w:t>Prodávající je povinen vždy přijetí Objednávky potvrdit zasláním potvrzení o přečtení na emailový kontakt</w:t>
      </w:r>
      <w:r w:rsidRPr="008B5178">
        <w:rPr>
          <w:iCs/>
          <w:lang w:eastAsia="cs-CZ"/>
        </w:rPr>
        <w:t xml:space="preserve"> </w:t>
      </w:r>
      <w:r w:rsidRPr="008B5178">
        <w:rPr>
          <w:rFonts w:eastAsia="Calibri"/>
          <w:iCs/>
          <w:lang w:eastAsia="cs-CZ"/>
        </w:rPr>
        <w:t>Kupujícího uvedený v Objednávce.</w:t>
      </w:r>
    </w:p>
    <w:p w14:paraId="02DCE22F" w14:textId="77777777" w:rsidR="00AB0DC2" w:rsidRPr="008B5178" w:rsidRDefault="00AB0DC2" w:rsidP="00AB0DC2">
      <w:pPr>
        <w:pStyle w:val="Nadpis2"/>
        <w:numPr>
          <w:ilvl w:val="0"/>
          <w:numId w:val="39"/>
        </w:numPr>
        <w:spacing w:before="0" w:after="120"/>
        <w:ind w:hanging="357"/>
        <w:rPr>
          <w:sz w:val="20"/>
          <w:szCs w:val="20"/>
        </w:rPr>
      </w:pPr>
      <w:r w:rsidRPr="008B5178">
        <w:rPr>
          <w:sz w:val="20"/>
          <w:szCs w:val="20"/>
        </w:rPr>
        <w:t>Kupující je povinen uvést v objednávce tyto údaje:</w:t>
      </w:r>
    </w:p>
    <w:p w14:paraId="6EDDC750" w14:textId="77777777" w:rsidR="00AB0DC2" w:rsidRPr="008B5178" w:rsidRDefault="00AB0DC2" w:rsidP="00AB0DC2">
      <w:pPr>
        <w:pStyle w:val="Nadpis3"/>
        <w:keepNext w:val="0"/>
        <w:numPr>
          <w:ilvl w:val="0"/>
          <w:numId w:val="38"/>
        </w:numPr>
        <w:spacing w:before="0" w:after="120"/>
        <w:ind w:hanging="357"/>
        <w:jc w:val="both"/>
        <w:rPr>
          <w:sz w:val="20"/>
          <w:szCs w:val="20"/>
        </w:rPr>
      </w:pPr>
      <w:r w:rsidRPr="008B5178">
        <w:rPr>
          <w:sz w:val="20"/>
          <w:szCs w:val="20"/>
        </w:rPr>
        <w:t>Adresáta objednávky, tj. název, sídlo, IČ Prodávajícího</w:t>
      </w:r>
    </w:p>
    <w:p w14:paraId="4D3448A4" w14:textId="77777777" w:rsidR="00AB0DC2" w:rsidRPr="008B5178" w:rsidRDefault="00AB0DC2" w:rsidP="00AB0DC2">
      <w:pPr>
        <w:pStyle w:val="Nadpis3"/>
        <w:keepNext w:val="0"/>
        <w:numPr>
          <w:ilvl w:val="0"/>
          <w:numId w:val="38"/>
        </w:numPr>
        <w:spacing w:before="0" w:after="120"/>
        <w:ind w:hanging="357"/>
        <w:jc w:val="both"/>
        <w:rPr>
          <w:sz w:val="20"/>
          <w:szCs w:val="20"/>
        </w:rPr>
      </w:pPr>
      <w:r w:rsidRPr="008B5178">
        <w:rPr>
          <w:sz w:val="20"/>
          <w:szCs w:val="20"/>
        </w:rPr>
        <w:t>Název, sídlo, IČ, DIČ, kontakt (telefon, fax nebo emailovou adresu) Kupujícího</w:t>
      </w:r>
    </w:p>
    <w:p w14:paraId="69D3A0CE" w14:textId="77777777" w:rsidR="00AB0DC2" w:rsidRPr="008B5178" w:rsidRDefault="00AB0DC2" w:rsidP="00AB0DC2">
      <w:pPr>
        <w:pStyle w:val="Nadpis3"/>
        <w:keepNext w:val="0"/>
        <w:numPr>
          <w:ilvl w:val="0"/>
          <w:numId w:val="38"/>
        </w:numPr>
        <w:spacing w:before="0" w:after="120"/>
        <w:ind w:hanging="357"/>
        <w:jc w:val="both"/>
        <w:rPr>
          <w:sz w:val="20"/>
          <w:szCs w:val="20"/>
        </w:rPr>
      </w:pPr>
      <w:r w:rsidRPr="008B5178">
        <w:rPr>
          <w:sz w:val="20"/>
          <w:szCs w:val="20"/>
        </w:rPr>
        <w:t>Název Zboží dle Přílohy č. 1 této Smlouvy.</w:t>
      </w:r>
    </w:p>
    <w:p w14:paraId="76CCE7E2" w14:textId="77777777" w:rsidR="00AB0DC2" w:rsidRPr="008B5178" w:rsidRDefault="00AB0DC2" w:rsidP="00AB0DC2">
      <w:pPr>
        <w:pStyle w:val="Nadpis3"/>
        <w:keepNext w:val="0"/>
        <w:numPr>
          <w:ilvl w:val="0"/>
          <w:numId w:val="38"/>
        </w:numPr>
        <w:spacing w:before="0" w:after="120"/>
        <w:ind w:hanging="357"/>
        <w:jc w:val="both"/>
        <w:rPr>
          <w:sz w:val="20"/>
          <w:szCs w:val="20"/>
        </w:rPr>
      </w:pPr>
      <w:r w:rsidRPr="008B5178">
        <w:rPr>
          <w:sz w:val="20"/>
          <w:szCs w:val="20"/>
        </w:rPr>
        <w:t>Množství objednávaného Zboží</w:t>
      </w:r>
    </w:p>
    <w:p w14:paraId="2DE8BC45" w14:textId="77777777" w:rsidR="00AB0DC2" w:rsidRPr="008B5178" w:rsidRDefault="00AB0DC2" w:rsidP="00AB0DC2">
      <w:pPr>
        <w:pStyle w:val="Nadpis3"/>
        <w:keepNext w:val="0"/>
        <w:numPr>
          <w:ilvl w:val="0"/>
          <w:numId w:val="38"/>
        </w:numPr>
        <w:spacing w:before="0" w:after="120"/>
        <w:ind w:hanging="357"/>
        <w:jc w:val="both"/>
        <w:rPr>
          <w:sz w:val="20"/>
          <w:szCs w:val="20"/>
        </w:rPr>
      </w:pPr>
      <w:r w:rsidRPr="008B5178">
        <w:rPr>
          <w:sz w:val="20"/>
          <w:szCs w:val="20"/>
        </w:rPr>
        <w:t>Termín požadovaného dodání Zboží (den, hodina).</w:t>
      </w:r>
    </w:p>
    <w:p w14:paraId="548B5D96" w14:textId="77777777" w:rsidR="00AB0DC2" w:rsidRPr="008B5178" w:rsidRDefault="00AB0DC2" w:rsidP="00AB0DC2">
      <w:pPr>
        <w:pStyle w:val="Nadpis3"/>
        <w:keepNext w:val="0"/>
        <w:numPr>
          <w:ilvl w:val="0"/>
          <w:numId w:val="38"/>
        </w:numPr>
        <w:spacing w:before="0" w:after="120"/>
        <w:ind w:hanging="357"/>
        <w:jc w:val="both"/>
        <w:rPr>
          <w:sz w:val="20"/>
          <w:szCs w:val="20"/>
        </w:rPr>
      </w:pPr>
      <w:r w:rsidRPr="008B5178">
        <w:rPr>
          <w:sz w:val="20"/>
          <w:szCs w:val="20"/>
        </w:rPr>
        <w:t>Jméno, příjmení a podpis osoby oprávněné k převzetí dodávaného Zboží.</w:t>
      </w:r>
    </w:p>
    <w:p w14:paraId="01921804" w14:textId="77777777" w:rsidR="00AB0DC2" w:rsidRPr="008B5178" w:rsidRDefault="00AB0DC2" w:rsidP="00AB0DC2">
      <w:pPr>
        <w:pStyle w:val="Nadpis2"/>
        <w:numPr>
          <w:ilvl w:val="0"/>
          <w:numId w:val="39"/>
        </w:numPr>
        <w:spacing w:before="120" w:after="120" w:line="276" w:lineRule="auto"/>
        <w:rPr>
          <w:sz w:val="20"/>
          <w:szCs w:val="20"/>
        </w:rPr>
      </w:pPr>
      <w:r w:rsidRPr="008B5178">
        <w:rPr>
          <w:sz w:val="20"/>
          <w:szCs w:val="20"/>
        </w:rPr>
        <w:t xml:space="preserve">Prodávající dodá Zboží vždy dle dílčí Objednávky na své náklady a na své nebezpečí Kupujícímu v místě plnění, a to v pracovní dny od 8 do 14 hod., </w:t>
      </w:r>
      <w:r w:rsidRPr="008B5178">
        <w:rPr>
          <w:iCs/>
          <w:sz w:val="20"/>
          <w:szCs w:val="20"/>
        </w:rPr>
        <w:t xml:space="preserve">a to do vždy </w:t>
      </w:r>
      <w:r w:rsidRPr="008B5178">
        <w:rPr>
          <w:sz w:val="20"/>
          <w:szCs w:val="20"/>
        </w:rPr>
        <w:t xml:space="preserve">nejpozději do </w:t>
      </w:r>
      <w:r w:rsidRPr="008B5178">
        <w:rPr>
          <w:b/>
          <w:iCs/>
          <w:sz w:val="20"/>
          <w:szCs w:val="20"/>
        </w:rPr>
        <w:t>5 pracovních dnů</w:t>
      </w:r>
      <w:r w:rsidRPr="008B5178">
        <w:rPr>
          <w:iCs/>
          <w:sz w:val="20"/>
          <w:szCs w:val="20"/>
        </w:rPr>
        <w:t xml:space="preserve"> </w:t>
      </w:r>
      <w:r w:rsidRPr="008B5178">
        <w:rPr>
          <w:sz w:val="20"/>
          <w:szCs w:val="20"/>
        </w:rPr>
        <w:t xml:space="preserve">ode dne potvrzení přijetí Objednávky. </w:t>
      </w:r>
      <w:r w:rsidRPr="008B5178">
        <w:rPr>
          <w:iCs/>
          <w:sz w:val="20"/>
          <w:szCs w:val="20"/>
        </w:rPr>
        <w:t>Vlastnické právo nabývá kupující převzetím zboží.</w:t>
      </w:r>
    </w:p>
    <w:p w14:paraId="5CB000BB" w14:textId="77777777" w:rsidR="00AB0DC2" w:rsidRPr="008B5178" w:rsidRDefault="00AB0DC2" w:rsidP="00AB0DC2">
      <w:pPr>
        <w:pStyle w:val="Nadpis2"/>
        <w:numPr>
          <w:ilvl w:val="0"/>
          <w:numId w:val="39"/>
        </w:numPr>
        <w:spacing w:before="120" w:after="120" w:line="276" w:lineRule="auto"/>
        <w:rPr>
          <w:sz w:val="20"/>
          <w:szCs w:val="20"/>
        </w:rPr>
      </w:pPr>
      <w:r w:rsidRPr="008B5178">
        <w:rPr>
          <w:sz w:val="20"/>
          <w:szCs w:val="20"/>
        </w:rPr>
        <w:t>Spolu s dodaným Zbožím Prodávající vždy předá zástupci Kupujícího dodací list, v němž bude vždy uvedena přesná identifikace dodaného Zboží a jeho množství. Zástupce kupujícího je povinen dodávku Zboží zkontrolovat a řádně dodané Zboží na dodacím listu potvrdit svým podpisem.</w:t>
      </w:r>
    </w:p>
    <w:p w14:paraId="6718F760" w14:textId="77777777" w:rsidR="00AB0DC2" w:rsidRPr="008B5178" w:rsidRDefault="00F268D6" w:rsidP="00AB0DC2">
      <w:pPr>
        <w:pStyle w:val="Nadpis2"/>
        <w:numPr>
          <w:ilvl w:val="0"/>
          <w:numId w:val="39"/>
        </w:numPr>
        <w:spacing w:before="120" w:after="120" w:line="276" w:lineRule="auto"/>
        <w:rPr>
          <w:sz w:val="20"/>
          <w:szCs w:val="20"/>
        </w:rPr>
      </w:pPr>
      <w:r w:rsidRPr="008B5178">
        <w:rPr>
          <w:iCs/>
          <w:sz w:val="20"/>
          <w:szCs w:val="20"/>
        </w:rPr>
        <w:t>Prodávající se</w:t>
      </w:r>
      <w:r w:rsidR="00AB0DC2" w:rsidRPr="008B5178">
        <w:rPr>
          <w:iCs/>
          <w:sz w:val="20"/>
          <w:szCs w:val="20"/>
        </w:rPr>
        <w:t xml:space="preserve"> dále</w:t>
      </w:r>
      <w:r w:rsidRPr="008B5178">
        <w:rPr>
          <w:iCs/>
          <w:sz w:val="20"/>
          <w:szCs w:val="20"/>
        </w:rPr>
        <w:t xml:space="preserve"> zavazuje dodat ke každé položce zboží Kupujícímu jako nedílnou součást dodávky zboží zejména dokumentaci ve smyslu § 9 odst. 1 a § 10 zákona č. 634/1992 Sb., o ochraně spotřebitele, ve znění pozdějších právních předpisů.</w:t>
      </w:r>
    </w:p>
    <w:p w14:paraId="43D70354" w14:textId="77777777" w:rsidR="00F268D6" w:rsidRPr="008B5178" w:rsidRDefault="00F268D6" w:rsidP="00AB0DC2">
      <w:pPr>
        <w:pStyle w:val="Nadpis2"/>
        <w:numPr>
          <w:ilvl w:val="0"/>
          <w:numId w:val="39"/>
        </w:numPr>
        <w:spacing w:before="120" w:after="120" w:line="276" w:lineRule="auto"/>
        <w:rPr>
          <w:sz w:val="20"/>
          <w:szCs w:val="20"/>
        </w:rPr>
      </w:pPr>
      <w:r w:rsidRPr="008B5178">
        <w:rPr>
          <w:iCs/>
          <w:sz w:val="20"/>
          <w:szCs w:val="20"/>
        </w:rPr>
        <w:t xml:space="preserve">Zboží bude Prodávajícím Kupujícímu předáno v rámci jednotlivých </w:t>
      </w:r>
      <w:r w:rsidR="00AB0DC2" w:rsidRPr="008B5178">
        <w:rPr>
          <w:iCs/>
          <w:sz w:val="20"/>
          <w:szCs w:val="20"/>
        </w:rPr>
        <w:t>O</w:t>
      </w:r>
      <w:r w:rsidRPr="008B5178">
        <w:rPr>
          <w:iCs/>
          <w:sz w:val="20"/>
          <w:szCs w:val="20"/>
        </w:rPr>
        <w:t xml:space="preserve">bjednávek dle potřeb Kupujícího, a to včetně </w:t>
      </w:r>
      <w:r w:rsidR="00D74DE6" w:rsidRPr="008B5178">
        <w:rPr>
          <w:iCs/>
          <w:sz w:val="20"/>
          <w:szCs w:val="20"/>
        </w:rPr>
        <w:t>požadovaných dokladů a dokumentů</w:t>
      </w:r>
      <w:r w:rsidRPr="008B5178">
        <w:rPr>
          <w:iCs/>
          <w:sz w:val="20"/>
          <w:szCs w:val="20"/>
        </w:rPr>
        <w:t>. Kupující není povinen převzít částečné plnění nebo zboží, ke kterému Prodávající nedodá příslušné doklady a dokumenty.</w:t>
      </w:r>
    </w:p>
    <w:p w14:paraId="2AA7851C" w14:textId="77777777" w:rsidR="00C0593E" w:rsidRPr="008B5178" w:rsidRDefault="00C0593E" w:rsidP="001569D3">
      <w:pPr>
        <w:pStyle w:val="Odstavecseseznamem"/>
        <w:autoSpaceDE w:val="0"/>
        <w:autoSpaceDN w:val="0"/>
        <w:adjustRightInd w:val="0"/>
        <w:spacing w:after="120" w:line="240" w:lineRule="auto"/>
        <w:ind w:left="360"/>
        <w:contextualSpacing w:val="0"/>
        <w:jc w:val="both"/>
        <w:rPr>
          <w:rFonts w:ascii="Arial" w:hAnsi="Arial" w:cs="Arial"/>
          <w:b/>
          <w:bCs/>
          <w:sz w:val="20"/>
          <w:szCs w:val="20"/>
        </w:rPr>
      </w:pPr>
    </w:p>
    <w:p w14:paraId="77AA439B" w14:textId="77777777" w:rsidR="005E1885" w:rsidRPr="008B5178" w:rsidRDefault="005E1885" w:rsidP="001569D3">
      <w:pPr>
        <w:autoSpaceDE w:val="0"/>
        <w:autoSpaceDN w:val="0"/>
        <w:adjustRightInd w:val="0"/>
        <w:spacing w:after="120"/>
        <w:jc w:val="center"/>
        <w:rPr>
          <w:b/>
          <w:bCs/>
        </w:rPr>
      </w:pPr>
      <w:r w:rsidRPr="008B5178">
        <w:rPr>
          <w:b/>
          <w:bCs/>
        </w:rPr>
        <w:t>V</w:t>
      </w:r>
      <w:r w:rsidR="00B12E31" w:rsidRPr="008B5178">
        <w:rPr>
          <w:b/>
          <w:bCs/>
        </w:rPr>
        <w:t>I</w:t>
      </w:r>
      <w:r w:rsidRPr="008B5178">
        <w:rPr>
          <w:b/>
          <w:bCs/>
        </w:rPr>
        <w:t xml:space="preserve">. </w:t>
      </w:r>
      <w:r w:rsidR="00F268D6" w:rsidRPr="008B5178">
        <w:rPr>
          <w:b/>
          <w:bCs/>
        </w:rPr>
        <w:t>ODPOVĚDNOST ZA VADY ZBOŽÍ</w:t>
      </w:r>
    </w:p>
    <w:p w14:paraId="59F0999A" w14:textId="77777777" w:rsidR="00F268D6" w:rsidRPr="008B5178" w:rsidRDefault="00F268D6" w:rsidP="001569D3">
      <w:pPr>
        <w:pStyle w:val="Odstavecseseznamem"/>
        <w:numPr>
          <w:ilvl w:val="0"/>
          <w:numId w:val="29"/>
        </w:numPr>
        <w:autoSpaceDE w:val="0"/>
        <w:autoSpaceDN w:val="0"/>
        <w:adjustRightInd w:val="0"/>
        <w:spacing w:after="120" w:line="240" w:lineRule="auto"/>
        <w:contextualSpacing w:val="0"/>
        <w:jc w:val="both"/>
        <w:rPr>
          <w:rFonts w:ascii="Arial" w:hAnsi="Arial" w:cs="Arial"/>
          <w:iCs/>
          <w:sz w:val="20"/>
          <w:szCs w:val="20"/>
          <w:lang w:eastAsia="cs-CZ"/>
        </w:rPr>
      </w:pPr>
      <w:r w:rsidRPr="008B5178">
        <w:rPr>
          <w:rFonts w:ascii="Arial" w:hAnsi="Arial" w:cs="Arial"/>
          <w:iCs/>
          <w:sz w:val="20"/>
          <w:szCs w:val="20"/>
          <w:lang w:eastAsia="cs-CZ"/>
        </w:rPr>
        <w:t>Minimální expirační doba na zboží od doručení Kupujícímu se sjednává na dobu 180 kalendářních dnů a běží od převzetí zboží Kupujícím. Pokud je v technické či výrobní dokumentaci výrobce stanovena kratší expirační doba, neplatí ustanovení o expirační době dle předchozí věty tohoto článku Smlouvy.</w:t>
      </w:r>
    </w:p>
    <w:p w14:paraId="7E41925E" w14:textId="77777777" w:rsidR="0083503B" w:rsidRPr="008B5178" w:rsidRDefault="0083503B" w:rsidP="0083503B">
      <w:pPr>
        <w:pStyle w:val="Odstavecseseznamem"/>
        <w:numPr>
          <w:ilvl w:val="0"/>
          <w:numId w:val="29"/>
        </w:numPr>
        <w:autoSpaceDE w:val="0"/>
        <w:autoSpaceDN w:val="0"/>
        <w:adjustRightInd w:val="0"/>
        <w:spacing w:after="120" w:line="240" w:lineRule="auto"/>
        <w:ind w:left="357" w:hanging="357"/>
        <w:contextualSpacing w:val="0"/>
        <w:jc w:val="both"/>
        <w:rPr>
          <w:rFonts w:ascii="Arial" w:hAnsi="Arial" w:cs="Arial"/>
          <w:iCs/>
          <w:sz w:val="20"/>
          <w:szCs w:val="20"/>
          <w:lang w:eastAsia="cs-CZ"/>
        </w:rPr>
      </w:pPr>
      <w:r w:rsidRPr="008B5178">
        <w:rPr>
          <w:rFonts w:ascii="Arial" w:hAnsi="Arial" w:cs="Arial"/>
          <w:iCs/>
          <w:sz w:val="20"/>
          <w:szCs w:val="20"/>
          <w:lang w:eastAsia="cs-CZ"/>
        </w:rPr>
        <w:t>Prodávající odpovídá za faktické i právní vady zboží dle ust. § 2099 a násl. Občanského zákoníku. Nedodání zboží v požadovaném provedení a jakosti se má za podstatné porušení smlouvy.</w:t>
      </w:r>
    </w:p>
    <w:p w14:paraId="34990FCB" w14:textId="2082E4B5" w:rsidR="00AB0DC2" w:rsidRPr="008B5178" w:rsidRDefault="00AB0DC2" w:rsidP="0083503B">
      <w:pPr>
        <w:pStyle w:val="Odstavecseseznamem"/>
        <w:numPr>
          <w:ilvl w:val="0"/>
          <w:numId w:val="29"/>
        </w:numPr>
        <w:autoSpaceDE w:val="0"/>
        <w:autoSpaceDN w:val="0"/>
        <w:adjustRightInd w:val="0"/>
        <w:spacing w:after="120" w:line="240" w:lineRule="auto"/>
        <w:ind w:left="357" w:hanging="357"/>
        <w:contextualSpacing w:val="0"/>
        <w:jc w:val="both"/>
        <w:rPr>
          <w:rFonts w:ascii="Arial" w:hAnsi="Arial" w:cs="Arial"/>
          <w:iCs/>
          <w:sz w:val="20"/>
          <w:szCs w:val="20"/>
          <w:lang w:eastAsia="cs-CZ"/>
        </w:rPr>
      </w:pPr>
      <w:r w:rsidRPr="008B5178">
        <w:rPr>
          <w:rFonts w:ascii="Arial" w:hAnsi="Arial" w:cs="Arial"/>
          <w:sz w:val="20"/>
          <w:szCs w:val="20"/>
        </w:rPr>
        <w:t>Prodávající poskytuje Kupujícímu záruku na Zboží, která je platná po dobu ex</w:t>
      </w:r>
      <w:del w:id="136" w:author="Pavel" w:date="2018-08-06T09:45:00Z">
        <w:r w:rsidRPr="008B5178" w:rsidDel="001A175A">
          <w:rPr>
            <w:rFonts w:ascii="Arial" w:hAnsi="Arial" w:cs="Arial"/>
            <w:sz w:val="20"/>
            <w:szCs w:val="20"/>
          </w:rPr>
          <w:delText>s</w:delText>
        </w:r>
      </w:del>
      <w:r w:rsidRPr="008B5178">
        <w:rPr>
          <w:rFonts w:ascii="Arial" w:hAnsi="Arial" w:cs="Arial"/>
          <w:sz w:val="20"/>
          <w:szCs w:val="20"/>
        </w:rPr>
        <w:t>pirace produktu.</w:t>
      </w:r>
      <w:ins w:id="137" w:author="Pavel" w:date="2018-08-06T09:37:00Z">
        <w:r w:rsidR="00254B06">
          <w:rPr>
            <w:rFonts w:ascii="Arial" w:hAnsi="Arial" w:cs="Arial"/>
            <w:sz w:val="20"/>
            <w:szCs w:val="20"/>
          </w:rPr>
          <w:t xml:space="preserve"> </w:t>
        </w:r>
        <w:r w:rsidR="00254B06" w:rsidRPr="002C6858">
          <w:rPr>
            <w:rFonts w:ascii="Arial" w:hAnsi="Arial" w:cs="Arial"/>
            <w:sz w:val="20"/>
            <w:szCs w:val="20"/>
            <w:highlight w:val="yellow"/>
          </w:rPr>
          <w:t xml:space="preserve">V případě, že </w:t>
        </w:r>
      </w:ins>
      <w:ins w:id="138" w:author="Pavel" w:date="2018-08-06T09:38:00Z">
        <w:r w:rsidR="00254B06" w:rsidRPr="002C6858">
          <w:rPr>
            <w:rFonts w:ascii="Arial" w:hAnsi="Arial" w:cs="Arial"/>
            <w:sz w:val="20"/>
            <w:szCs w:val="20"/>
            <w:highlight w:val="yellow"/>
          </w:rPr>
          <w:t xml:space="preserve">u dodaného </w:t>
        </w:r>
      </w:ins>
      <w:ins w:id="139" w:author="Pavel" w:date="2018-08-06T09:37:00Z">
        <w:r w:rsidR="00254B06" w:rsidRPr="002C6858">
          <w:rPr>
            <w:rFonts w:ascii="Arial" w:hAnsi="Arial" w:cs="Arial"/>
            <w:sz w:val="20"/>
            <w:szCs w:val="20"/>
            <w:highlight w:val="yellow"/>
          </w:rPr>
          <w:t>zboží</w:t>
        </w:r>
      </w:ins>
      <w:ins w:id="140" w:author="Pavel" w:date="2018-08-06T09:44:00Z">
        <w:r w:rsidR="001A175A" w:rsidRPr="002C6858">
          <w:rPr>
            <w:rFonts w:ascii="Arial" w:hAnsi="Arial" w:cs="Arial"/>
            <w:sz w:val="20"/>
            <w:szCs w:val="20"/>
            <w:highlight w:val="yellow"/>
          </w:rPr>
          <w:t xml:space="preserve"> uplyne (proběhne expirace), zavazuje se Prodávající Zboží </w:t>
        </w:r>
      </w:ins>
      <w:ins w:id="141" w:author="Pavel" w:date="2018-08-06T09:45:00Z">
        <w:r w:rsidR="001A175A" w:rsidRPr="002C6858">
          <w:rPr>
            <w:rFonts w:ascii="Arial" w:hAnsi="Arial" w:cs="Arial"/>
            <w:sz w:val="20"/>
            <w:szCs w:val="20"/>
            <w:highlight w:val="yellow"/>
          </w:rPr>
          <w:t xml:space="preserve">bezplatně </w:t>
        </w:r>
      </w:ins>
      <w:ins w:id="142" w:author="Pavel" w:date="2018-08-06T09:44:00Z">
        <w:r w:rsidR="001A175A" w:rsidRPr="002C6858">
          <w:rPr>
            <w:rFonts w:ascii="Arial" w:hAnsi="Arial" w:cs="Arial"/>
            <w:sz w:val="20"/>
            <w:szCs w:val="20"/>
            <w:highlight w:val="yellow"/>
          </w:rPr>
          <w:t>vyměnit za Zboží</w:t>
        </w:r>
      </w:ins>
      <w:ins w:id="143" w:author="Pavel" w:date="2018-08-06T09:45:00Z">
        <w:r w:rsidR="001A175A" w:rsidRPr="002C6858">
          <w:rPr>
            <w:rFonts w:ascii="Arial" w:hAnsi="Arial" w:cs="Arial"/>
            <w:sz w:val="20"/>
            <w:szCs w:val="20"/>
            <w:highlight w:val="yellow"/>
          </w:rPr>
          <w:t xml:space="preserve"> s</w:t>
        </w:r>
      </w:ins>
      <w:ins w:id="144" w:author="Pavel" w:date="2018-08-06T09:46:00Z">
        <w:r w:rsidR="001A175A" w:rsidRPr="002C6858">
          <w:rPr>
            <w:rFonts w:ascii="Arial" w:hAnsi="Arial" w:cs="Arial"/>
            <w:sz w:val="20"/>
            <w:szCs w:val="20"/>
            <w:highlight w:val="yellow"/>
          </w:rPr>
          <w:t> novou expirační dobou.</w:t>
        </w:r>
      </w:ins>
      <w:ins w:id="145" w:author="Pavel" w:date="2018-08-06T09:44:00Z">
        <w:r w:rsidR="001A175A">
          <w:rPr>
            <w:rFonts w:ascii="Arial" w:hAnsi="Arial" w:cs="Arial"/>
            <w:sz w:val="20"/>
            <w:szCs w:val="20"/>
          </w:rPr>
          <w:t xml:space="preserve"> </w:t>
        </w:r>
      </w:ins>
      <w:ins w:id="146" w:author="Pavel" w:date="2018-08-06T09:38:00Z">
        <w:r w:rsidR="00254B06">
          <w:rPr>
            <w:rFonts w:ascii="Arial" w:hAnsi="Arial" w:cs="Arial"/>
            <w:sz w:val="20"/>
            <w:szCs w:val="20"/>
          </w:rPr>
          <w:t xml:space="preserve"> </w:t>
        </w:r>
      </w:ins>
    </w:p>
    <w:p w14:paraId="6EFFAB18" w14:textId="77777777" w:rsidR="00723B1F" w:rsidRPr="008B5178" w:rsidRDefault="00AB0DC2" w:rsidP="001569D3">
      <w:pPr>
        <w:pStyle w:val="Odstavecseseznamem"/>
        <w:numPr>
          <w:ilvl w:val="0"/>
          <w:numId w:val="29"/>
        </w:numPr>
        <w:autoSpaceDE w:val="0"/>
        <w:autoSpaceDN w:val="0"/>
        <w:adjustRightInd w:val="0"/>
        <w:spacing w:after="120" w:line="240" w:lineRule="auto"/>
        <w:contextualSpacing w:val="0"/>
        <w:jc w:val="both"/>
        <w:rPr>
          <w:rFonts w:ascii="Arial" w:hAnsi="Arial" w:cs="Arial"/>
          <w:b/>
          <w:bCs/>
          <w:sz w:val="20"/>
          <w:szCs w:val="20"/>
        </w:rPr>
      </w:pPr>
      <w:r w:rsidRPr="008B5178">
        <w:rPr>
          <w:rFonts w:ascii="Arial" w:hAnsi="Arial" w:cs="Arial"/>
          <w:b/>
          <w:sz w:val="20"/>
          <w:szCs w:val="20"/>
        </w:rPr>
        <w:t>Prodávající se zavazuje vadu odstranit dodáním bezvadného Zboží Kupujícímu ve lhůtě do 5 pracovních dnů ode dne obdržení reklamace / odmítnutí dodávky Zboží</w:t>
      </w:r>
      <w:r w:rsidR="00C0593E" w:rsidRPr="008B5178">
        <w:rPr>
          <w:rFonts w:ascii="Arial" w:hAnsi="Arial" w:cs="Arial"/>
          <w:b/>
          <w:sz w:val="20"/>
          <w:szCs w:val="20"/>
        </w:rPr>
        <w:t>.</w:t>
      </w:r>
    </w:p>
    <w:p w14:paraId="6153BB71" w14:textId="77777777" w:rsidR="005E1885" w:rsidRPr="008B5178" w:rsidRDefault="005E1885" w:rsidP="001947A2">
      <w:pPr>
        <w:autoSpaceDE w:val="0"/>
        <w:autoSpaceDN w:val="0"/>
        <w:adjustRightInd w:val="0"/>
      </w:pPr>
    </w:p>
    <w:p w14:paraId="644AC47A" w14:textId="77777777" w:rsidR="005E1885" w:rsidRPr="008B5178" w:rsidRDefault="003E4819" w:rsidP="001569D3">
      <w:pPr>
        <w:autoSpaceDE w:val="0"/>
        <w:autoSpaceDN w:val="0"/>
        <w:adjustRightInd w:val="0"/>
        <w:spacing w:after="120"/>
        <w:jc w:val="center"/>
        <w:rPr>
          <w:b/>
          <w:bCs/>
        </w:rPr>
      </w:pPr>
      <w:r w:rsidRPr="008B5178">
        <w:rPr>
          <w:b/>
          <w:bCs/>
        </w:rPr>
        <w:t>VII</w:t>
      </w:r>
      <w:r w:rsidR="004A1655">
        <w:rPr>
          <w:b/>
          <w:bCs/>
        </w:rPr>
        <w:t>. SERVISNÍ PODMÍNKY NA PŘÍSTROJE</w:t>
      </w:r>
    </w:p>
    <w:p w14:paraId="236061C6" w14:textId="77777777" w:rsidR="004A1655" w:rsidRDefault="004A1655" w:rsidP="004A1655">
      <w:pPr>
        <w:pStyle w:val="Nadpis2"/>
        <w:numPr>
          <w:ilvl w:val="0"/>
          <w:numId w:val="40"/>
        </w:numPr>
        <w:spacing w:before="120"/>
        <w:rPr>
          <w:sz w:val="20"/>
          <w:szCs w:val="20"/>
        </w:rPr>
      </w:pPr>
      <w:r w:rsidRPr="004A1655">
        <w:rPr>
          <w:sz w:val="20"/>
          <w:szCs w:val="20"/>
        </w:rPr>
        <w:t>Prodávající se dále zavazuje provádět komplexní servis Kupujícímu na přístroje (specifikované v Příloze č. 2 této Smlouvy) dodané Prodávajícím v rámci související Kupní smlouvy uvedené v čl. II.3 této Smlouvy, a to po dobu 60 měsíců od dodání přístrojů, resp. po dobu trvání této smlouvy.</w:t>
      </w:r>
    </w:p>
    <w:p w14:paraId="4393C085" w14:textId="77777777" w:rsidR="004A1655" w:rsidRPr="00ED342A" w:rsidRDefault="004A1655" w:rsidP="004A1655">
      <w:pPr>
        <w:pStyle w:val="Nadpis11doobsahu"/>
        <w:keepNext w:val="0"/>
        <w:numPr>
          <w:ilvl w:val="0"/>
          <w:numId w:val="40"/>
        </w:numPr>
        <w:spacing w:before="0"/>
        <w:rPr>
          <w:rFonts w:ascii="Arial" w:hAnsi="Arial" w:cs="Arial"/>
          <w:b w:val="0"/>
          <w:sz w:val="20"/>
          <w:szCs w:val="20"/>
        </w:rPr>
      </w:pPr>
      <w:r w:rsidRPr="00ED342A">
        <w:rPr>
          <w:rFonts w:ascii="Arial" w:hAnsi="Arial" w:cs="Arial"/>
          <w:b w:val="0"/>
          <w:sz w:val="20"/>
          <w:szCs w:val="20"/>
        </w:rPr>
        <w:t>Prodávající je povinen zajistit provádění komplexního servisu osobou odpovědnou provádět servis dodaných přístrojů, v souladu se zákonem č. 268/2014 Sb. a příslušnými souvisejícími právními předpisy.</w:t>
      </w:r>
    </w:p>
    <w:p w14:paraId="164D951F" w14:textId="77777777" w:rsidR="004A1655" w:rsidRPr="00ED342A" w:rsidRDefault="004A1655" w:rsidP="004A1655">
      <w:pPr>
        <w:pStyle w:val="Nadpis11doobsahu"/>
        <w:keepNext w:val="0"/>
        <w:numPr>
          <w:ilvl w:val="0"/>
          <w:numId w:val="40"/>
        </w:numPr>
        <w:spacing w:before="0"/>
        <w:rPr>
          <w:rFonts w:ascii="Arial" w:hAnsi="Arial" w:cs="Arial"/>
          <w:b w:val="0"/>
          <w:sz w:val="20"/>
          <w:szCs w:val="20"/>
        </w:rPr>
      </w:pPr>
      <w:r w:rsidRPr="00ED342A">
        <w:rPr>
          <w:rFonts w:ascii="Arial" w:hAnsi="Arial" w:cs="Arial"/>
          <w:b w:val="0"/>
          <w:sz w:val="20"/>
          <w:szCs w:val="20"/>
        </w:rPr>
        <w:lastRenderedPageBreak/>
        <w:t xml:space="preserve">Servisem se rozumí </w:t>
      </w:r>
      <w:r w:rsidRPr="00ED342A">
        <w:rPr>
          <w:rFonts w:ascii="Arial" w:hAnsi="Arial" w:cs="Arial"/>
          <w:b w:val="0"/>
          <w:sz w:val="20"/>
        </w:rPr>
        <w:t>provádění odborné údržby a oprav přístrojů v souladu s pokyny výrobce, zákona č. 268/2014 Sb. a jinými souvisejícími právními předpisy</w:t>
      </w:r>
      <w:r w:rsidRPr="00ED342A">
        <w:rPr>
          <w:rFonts w:ascii="Arial" w:hAnsi="Arial" w:cs="Arial"/>
          <w:b w:val="0"/>
          <w:sz w:val="20"/>
          <w:szCs w:val="20"/>
        </w:rPr>
        <w:t>.</w:t>
      </w:r>
    </w:p>
    <w:p w14:paraId="395E81D5" w14:textId="77777777" w:rsidR="004A1655" w:rsidRPr="00ED342A" w:rsidRDefault="004A1655" w:rsidP="004A1655">
      <w:pPr>
        <w:pStyle w:val="Nadpis11doobsahu"/>
        <w:keepNext w:val="0"/>
        <w:numPr>
          <w:ilvl w:val="0"/>
          <w:numId w:val="40"/>
        </w:numPr>
        <w:spacing w:before="0"/>
        <w:rPr>
          <w:rFonts w:ascii="Arial" w:hAnsi="Arial" w:cs="Arial"/>
          <w:b w:val="0"/>
          <w:sz w:val="20"/>
          <w:szCs w:val="20"/>
        </w:rPr>
      </w:pPr>
      <w:r w:rsidRPr="00ED342A">
        <w:rPr>
          <w:rFonts w:ascii="Arial" w:hAnsi="Arial" w:cs="Arial"/>
          <w:color w:val="000000"/>
          <w:sz w:val="20"/>
        </w:rPr>
        <w:t>Součástí komplexního servisu je provádění preventivní a korektivní údržby, veškerých oprav poruch (vč. dodání náhradních dílů, spotřebních materiálů, nákladů na p</w:t>
      </w:r>
      <w:r w:rsidRPr="00ED342A">
        <w:rPr>
          <w:rFonts w:ascii="Arial" w:hAnsi="Arial" w:cs="Arial"/>
          <w:sz w:val="20"/>
        </w:rPr>
        <w:t>ráci servisního technika, cestovních či jiných náhrad)</w:t>
      </w:r>
      <w:r w:rsidRPr="00ED342A">
        <w:rPr>
          <w:rFonts w:ascii="Arial" w:hAnsi="Arial" w:cs="Arial"/>
          <w:color w:val="000000"/>
          <w:sz w:val="20"/>
        </w:rPr>
        <w:t xml:space="preserve">, pravidelných revizí a validací přístrojů </w:t>
      </w:r>
      <w:r w:rsidRPr="00ED342A">
        <w:rPr>
          <w:rFonts w:ascii="Arial" w:hAnsi="Arial" w:cs="Arial"/>
          <w:sz w:val="20"/>
        </w:rPr>
        <w:t>v souladu s příslušnými zákony a doporučeními výrobce</w:t>
      </w:r>
      <w:r w:rsidRPr="00ED342A">
        <w:rPr>
          <w:rFonts w:ascii="Arial" w:hAnsi="Arial" w:cs="Arial"/>
          <w:color w:val="000000"/>
          <w:sz w:val="20"/>
        </w:rPr>
        <w:t xml:space="preserve">, </w:t>
      </w:r>
      <w:r w:rsidRPr="00ED342A">
        <w:rPr>
          <w:rFonts w:ascii="Arial" w:hAnsi="Arial" w:cs="Arial"/>
          <w:sz w:val="20"/>
        </w:rPr>
        <w:t>a rovněž provádění případné aktualizace SW nebo jiných pravidelných servisních prohlídek v souladu s příslušnými zákony či doporučením výrobce.</w:t>
      </w:r>
      <w:r w:rsidRPr="00ED342A">
        <w:rPr>
          <w:rFonts w:ascii="Arial" w:hAnsi="Arial" w:cs="Arial"/>
          <w:b w:val="0"/>
          <w:sz w:val="20"/>
          <w:szCs w:val="20"/>
        </w:rPr>
        <w:t xml:space="preserve"> Jsou vyloučeny jakékoli další platby ze strany Kupujícího spojené s komplexním servisem v pětileté lhůtě. </w:t>
      </w:r>
    </w:p>
    <w:p w14:paraId="79A78B5D" w14:textId="77777777" w:rsidR="004A1655" w:rsidRPr="00ED342A" w:rsidRDefault="004A1655" w:rsidP="004A1655">
      <w:pPr>
        <w:pStyle w:val="Nadpis11doobsahu"/>
        <w:keepNext w:val="0"/>
        <w:numPr>
          <w:ilvl w:val="0"/>
          <w:numId w:val="40"/>
        </w:numPr>
        <w:spacing w:before="0"/>
        <w:rPr>
          <w:rFonts w:ascii="Arial" w:hAnsi="Arial" w:cs="Arial"/>
          <w:b w:val="0"/>
          <w:sz w:val="20"/>
          <w:szCs w:val="20"/>
        </w:rPr>
      </w:pPr>
      <w:r w:rsidRPr="00ED342A">
        <w:rPr>
          <w:rFonts w:ascii="Arial" w:hAnsi="Arial" w:cs="Arial"/>
          <w:b w:val="0"/>
          <w:sz w:val="20"/>
          <w:szCs w:val="20"/>
        </w:rPr>
        <w:t>Prodávající se zavazuje, že přístroje budou po dobu min. 5 let (od dodání) způsobilé pro použití ke smluvenému, jinak k obvyklému účelu, nebo že si zachovají smluvené, jinak obvyklé vlastnosti.</w:t>
      </w:r>
    </w:p>
    <w:p w14:paraId="2B9A5776" w14:textId="77777777" w:rsidR="004A1655" w:rsidRPr="00ED342A" w:rsidRDefault="004A1655" w:rsidP="004A1655">
      <w:pPr>
        <w:pStyle w:val="Nadpis11doobsahu"/>
        <w:keepNext w:val="0"/>
        <w:numPr>
          <w:ilvl w:val="0"/>
          <w:numId w:val="40"/>
        </w:numPr>
        <w:spacing w:before="0"/>
        <w:rPr>
          <w:rFonts w:ascii="Arial" w:hAnsi="Arial" w:cs="Arial"/>
          <w:b w:val="0"/>
          <w:bCs w:val="0"/>
          <w:sz w:val="20"/>
          <w:szCs w:val="20"/>
        </w:rPr>
      </w:pPr>
      <w:r w:rsidRPr="00ED342A">
        <w:rPr>
          <w:rFonts w:ascii="Arial" w:hAnsi="Arial" w:cs="Arial"/>
          <w:b w:val="0"/>
          <w:bCs w:val="0"/>
          <w:sz w:val="20"/>
          <w:szCs w:val="20"/>
        </w:rPr>
        <w:t>Pětiletá lhůta servisu začíná běžet dnem dodání přístrojů.</w:t>
      </w:r>
    </w:p>
    <w:p w14:paraId="5B1A1A44" w14:textId="77777777" w:rsidR="004A1655" w:rsidRPr="00ED342A" w:rsidRDefault="004A1655" w:rsidP="004A1655">
      <w:pPr>
        <w:pStyle w:val="Nadpis11doobsahu"/>
        <w:keepNext w:val="0"/>
        <w:numPr>
          <w:ilvl w:val="0"/>
          <w:numId w:val="40"/>
        </w:numPr>
        <w:spacing w:before="0"/>
        <w:rPr>
          <w:rFonts w:ascii="Arial" w:hAnsi="Arial" w:cs="Arial"/>
          <w:sz w:val="20"/>
          <w:szCs w:val="20"/>
        </w:rPr>
      </w:pPr>
      <w:r w:rsidRPr="00ED342A">
        <w:rPr>
          <w:rFonts w:ascii="Arial" w:hAnsi="Arial" w:cs="Arial"/>
          <w:b w:val="0"/>
          <w:sz w:val="20"/>
          <w:szCs w:val="20"/>
        </w:rPr>
        <w:t>Prodávající se zavazuje v době zajišťování pětiletého servisu nastoupit k odstranění vad bezodkladně, nejpozději do</w:t>
      </w:r>
      <w:r w:rsidRPr="00ED342A">
        <w:rPr>
          <w:rFonts w:ascii="Arial" w:hAnsi="Arial" w:cs="Arial"/>
          <w:sz w:val="20"/>
          <w:szCs w:val="20"/>
        </w:rPr>
        <w:t xml:space="preserve"> </w:t>
      </w:r>
      <w:r w:rsidRPr="00ED342A">
        <w:rPr>
          <w:rFonts w:ascii="Arial" w:hAnsi="Arial" w:cs="Arial"/>
          <w:color w:val="FF0000"/>
          <w:sz w:val="20"/>
          <w:szCs w:val="20"/>
        </w:rPr>
        <w:t xml:space="preserve">24 hodin </w:t>
      </w:r>
      <w:r w:rsidRPr="00ED342A">
        <w:rPr>
          <w:rFonts w:ascii="Arial" w:hAnsi="Arial" w:cs="Arial"/>
          <w:sz w:val="20"/>
          <w:szCs w:val="20"/>
        </w:rPr>
        <w:t>(a to včetně víkendů a svátků)</w:t>
      </w:r>
      <w:r w:rsidRPr="00ED342A">
        <w:rPr>
          <w:rFonts w:ascii="Arial" w:hAnsi="Arial" w:cs="Arial"/>
          <w:color w:val="FF0000"/>
          <w:sz w:val="20"/>
          <w:szCs w:val="20"/>
        </w:rPr>
        <w:t xml:space="preserve"> </w:t>
      </w:r>
      <w:r w:rsidRPr="00ED342A">
        <w:rPr>
          <w:rFonts w:ascii="Arial" w:hAnsi="Arial" w:cs="Arial"/>
          <w:b w:val="0"/>
          <w:sz w:val="20"/>
          <w:szCs w:val="20"/>
        </w:rPr>
        <w:t>od nahlášení vady Kupujícím (e-mailem, písemně), nebude-li mezi smluvními stranami dohodnuto jinak. Okamžik nahlášení vady Kupujícím se považuje za uplatnění vady vůči Prodávajícímu. Bude-li to připouštět charakter vady, je Prodávající povinen odstranit vadu v místě plnění. V opačném případě ji odstraní ve své provozovně, v takovém případě převoz přístroje zajistí dodavatel na své náklady.</w:t>
      </w:r>
    </w:p>
    <w:p w14:paraId="136E78B9" w14:textId="77777777" w:rsidR="004A1655" w:rsidRPr="00ED342A" w:rsidRDefault="004A1655" w:rsidP="004A1655">
      <w:pPr>
        <w:pStyle w:val="Nadpis11doobsahu"/>
        <w:keepNext w:val="0"/>
        <w:numPr>
          <w:ilvl w:val="0"/>
          <w:numId w:val="40"/>
        </w:numPr>
        <w:spacing w:before="0"/>
        <w:rPr>
          <w:rFonts w:ascii="Arial" w:hAnsi="Arial" w:cs="Arial"/>
          <w:b w:val="0"/>
          <w:sz w:val="20"/>
          <w:szCs w:val="20"/>
        </w:rPr>
      </w:pPr>
      <w:r w:rsidRPr="00ED342A">
        <w:rPr>
          <w:rFonts w:ascii="Arial" w:hAnsi="Arial" w:cs="Arial"/>
          <w:b w:val="0"/>
          <w:sz w:val="20"/>
          <w:szCs w:val="20"/>
        </w:rPr>
        <w:t>Opravy provede Prodávající bezodkladně s ohledem na druh vady zboží. Prodávající je povinen odstranit v době pětiletého servisu</w:t>
      </w:r>
      <w:r w:rsidRPr="00ED342A">
        <w:rPr>
          <w:rFonts w:ascii="Arial" w:hAnsi="Arial" w:cs="Arial"/>
          <w:sz w:val="20"/>
          <w:szCs w:val="20"/>
        </w:rPr>
        <w:t xml:space="preserve"> </w:t>
      </w:r>
      <w:r w:rsidRPr="00ED342A">
        <w:rPr>
          <w:rFonts w:ascii="Arial" w:hAnsi="Arial" w:cs="Arial"/>
          <w:b w:val="0"/>
          <w:sz w:val="20"/>
          <w:szCs w:val="20"/>
        </w:rPr>
        <w:t>závadu a uvést zboží do provozu nejpozději do</w:t>
      </w:r>
      <w:r w:rsidRPr="00ED342A">
        <w:rPr>
          <w:rFonts w:ascii="Arial" w:hAnsi="Arial" w:cs="Arial"/>
          <w:sz w:val="20"/>
          <w:szCs w:val="20"/>
        </w:rPr>
        <w:t xml:space="preserve"> </w:t>
      </w:r>
      <w:r w:rsidRPr="00ED342A">
        <w:rPr>
          <w:rFonts w:ascii="Arial" w:hAnsi="Arial" w:cs="Arial"/>
          <w:color w:val="FF0000"/>
          <w:sz w:val="20"/>
          <w:szCs w:val="20"/>
        </w:rPr>
        <w:t>30 dnů</w:t>
      </w:r>
      <w:r w:rsidRPr="00ED342A">
        <w:rPr>
          <w:rFonts w:ascii="Arial" w:hAnsi="Arial" w:cs="Arial"/>
          <w:b w:val="0"/>
          <w:sz w:val="20"/>
          <w:szCs w:val="20"/>
        </w:rPr>
        <w:t xml:space="preserve"> od nahlášení závady (nedohodnou-li se osoby oprávněné za smluvní strany písemně jinak), a to pouze </w:t>
      </w:r>
      <w:r w:rsidRPr="00ED342A">
        <w:rPr>
          <w:rFonts w:ascii="Arial" w:hAnsi="Arial" w:cs="Arial"/>
          <w:sz w:val="20"/>
          <w:szCs w:val="20"/>
          <w:lang w:eastAsia="en-US"/>
        </w:rPr>
        <w:t xml:space="preserve">pokud není v Příloze č. 1 této Smlouvy uveden požadavek na odstranění závad </w:t>
      </w:r>
      <w:r w:rsidRPr="00ED342A">
        <w:rPr>
          <w:rFonts w:ascii="Arial" w:hAnsi="Arial" w:cs="Arial"/>
          <w:sz w:val="20"/>
          <w:szCs w:val="20"/>
        </w:rPr>
        <w:t xml:space="preserve">do </w:t>
      </w:r>
      <w:r w:rsidRPr="00ED342A">
        <w:rPr>
          <w:rFonts w:ascii="Arial" w:hAnsi="Arial" w:cs="Arial"/>
          <w:color w:val="FF0000"/>
          <w:sz w:val="20"/>
          <w:szCs w:val="20"/>
        </w:rPr>
        <w:t>48 hodin</w:t>
      </w:r>
      <w:r w:rsidRPr="00ED342A">
        <w:rPr>
          <w:rFonts w:ascii="Arial" w:hAnsi="Arial" w:cs="Arial"/>
          <w:sz w:val="20"/>
          <w:szCs w:val="20"/>
        </w:rPr>
        <w:t xml:space="preserve"> </w:t>
      </w:r>
      <w:r w:rsidRPr="00ED342A">
        <w:rPr>
          <w:rFonts w:ascii="Arial" w:hAnsi="Arial" w:cs="Arial"/>
          <w:b w:val="0"/>
          <w:sz w:val="20"/>
          <w:szCs w:val="20"/>
        </w:rPr>
        <w:t>od příjezdu servisního technika na místo plnění.</w:t>
      </w:r>
      <w:r w:rsidRPr="00ED342A">
        <w:rPr>
          <w:rFonts w:ascii="Arial" w:hAnsi="Arial" w:cs="Arial"/>
          <w:sz w:val="20"/>
          <w:szCs w:val="20"/>
        </w:rPr>
        <w:t xml:space="preserve"> V</w:t>
      </w:r>
      <w:r w:rsidRPr="00ED342A">
        <w:rPr>
          <w:rFonts w:ascii="Arial" w:hAnsi="Arial" w:cs="Arial"/>
          <w:sz w:val="20"/>
          <w:szCs w:val="20"/>
          <w:lang w:eastAsia="en-US"/>
        </w:rPr>
        <w:t xml:space="preserve"> takovém případě platí lhůta a podmínky pro odstranění závad uvedené v Příloze č. 1 této Smlouvy. </w:t>
      </w:r>
    </w:p>
    <w:p w14:paraId="101A18C4" w14:textId="77777777" w:rsidR="004A1655" w:rsidRPr="00ED342A" w:rsidRDefault="004A1655" w:rsidP="004A1655">
      <w:pPr>
        <w:pStyle w:val="Nadpis11doobsahu"/>
        <w:keepNext w:val="0"/>
        <w:numPr>
          <w:ilvl w:val="0"/>
          <w:numId w:val="40"/>
        </w:numPr>
        <w:rPr>
          <w:rFonts w:ascii="Arial" w:hAnsi="Arial" w:cs="Arial"/>
          <w:b w:val="0"/>
          <w:bCs w:val="0"/>
          <w:sz w:val="20"/>
          <w:szCs w:val="20"/>
        </w:rPr>
      </w:pPr>
      <w:r w:rsidRPr="00ED342A">
        <w:rPr>
          <w:rFonts w:ascii="Arial" w:hAnsi="Arial" w:cs="Arial"/>
          <w:b w:val="0"/>
          <w:sz w:val="20"/>
          <w:szCs w:val="20"/>
        </w:rPr>
        <w:t>Odstranění vady musí být provedeno nejpozději v garantovaných lhůtách. Pokud by doba řešení závady měla přesáhnout garantovanou lhůtu opravy, Prodávající zdarma zajistí po celou dobu odstraňování závady dodávku náhradního přístroje se srovnatelnými nebo lepšími parametry. Náhradní přístroj musí být doručen do sídla zadavatele na náklady dodavatele.</w:t>
      </w:r>
    </w:p>
    <w:p w14:paraId="5434DC96" w14:textId="77777777" w:rsidR="004A1655" w:rsidRPr="00ED342A" w:rsidRDefault="004A1655" w:rsidP="004A1655">
      <w:pPr>
        <w:pStyle w:val="Nadpis11doobsahu"/>
        <w:keepNext w:val="0"/>
        <w:numPr>
          <w:ilvl w:val="0"/>
          <w:numId w:val="40"/>
        </w:numPr>
        <w:rPr>
          <w:rFonts w:ascii="Arial" w:hAnsi="Arial" w:cs="Arial"/>
          <w:b w:val="0"/>
          <w:bCs w:val="0"/>
          <w:sz w:val="20"/>
          <w:szCs w:val="20"/>
        </w:rPr>
      </w:pPr>
      <w:r w:rsidRPr="00ED342A">
        <w:rPr>
          <w:rFonts w:ascii="Arial" w:hAnsi="Arial" w:cs="Arial"/>
          <w:b w:val="0"/>
          <w:sz w:val="20"/>
          <w:szCs w:val="20"/>
        </w:rPr>
        <w:t>Pokud Prodávající Kupujícímu sdělí, že ve stanovené lhůtě opravu nezajistí, resp. vada nebude ve stanovené lhůtě odstraněna a Prodávající včas neposkytne náhradní řešení dle předchozího odstavce, je Kupující oprávněn zajistit si náhradní přístroj a provést opravy vlastními kapacitami či kapacitami třetího subjektu. Prodávající se zavazuje uhradit Kupujícímu takto vzniklé náklady, které mu budou přeúčtovány.</w:t>
      </w:r>
    </w:p>
    <w:p w14:paraId="0AFF47FA" w14:textId="77777777" w:rsidR="004A1655" w:rsidRPr="00ED342A" w:rsidRDefault="004A1655" w:rsidP="004A1655">
      <w:pPr>
        <w:pStyle w:val="Nadpis11doobsahu"/>
        <w:keepNext w:val="0"/>
        <w:numPr>
          <w:ilvl w:val="0"/>
          <w:numId w:val="40"/>
        </w:numPr>
        <w:spacing w:before="0"/>
        <w:rPr>
          <w:rFonts w:ascii="Arial" w:hAnsi="Arial" w:cs="Arial"/>
          <w:b w:val="0"/>
          <w:sz w:val="20"/>
          <w:szCs w:val="20"/>
        </w:rPr>
      </w:pPr>
      <w:r w:rsidRPr="00ED342A">
        <w:rPr>
          <w:rFonts w:ascii="Arial" w:hAnsi="Arial" w:cs="Arial"/>
          <w:b w:val="0"/>
          <w:sz w:val="20"/>
          <w:szCs w:val="20"/>
        </w:rPr>
        <w:t>Prodávající bere na vědomí, že k odstranění vad může nastoupit v pracovní dny, o víkendech i svátcích v době od 8:00 hod do 16:00 hod, nebude-li mezi smluvními stranami dohodnuto jinak.</w:t>
      </w:r>
    </w:p>
    <w:p w14:paraId="7E79015B" w14:textId="77777777" w:rsidR="004A1655" w:rsidRPr="00ED342A" w:rsidRDefault="004A1655" w:rsidP="004A1655">
      <w:pPr>
        <w:pStyle w:val="Nadpis11doobsahu"/>
        <w:keepNext w:val="0"/>
        <w:numPr>
          <w:ilvl w:val="0"/>
          <w:numId w:val="40"/>
        </w:numPr>
        <w:rPr>
          <w:rFonts w:ascii="Arial" w:hAnsi="Arial" w:cs="Arial"/>
          <w:b w:val="0"/>
          <w:bCs w:val="0"/>
          <w:sz w:val="20"/>
          <w:szCs w:val="20"/>
        </w:rPr>
      </w:pPr>
      <w:r w:rsidRPr="00ED342A">
        <w:rPr>
          <w:rFonts w:ascii="Arial" w:hAnsi="Arial" w:cs="Arial"/>
          <w:b w:val="0"/>
          <w:sz w:val="20"/>
          <w:szCs w:val="20"/>
        </w:rPr>
        <w:t xml:space="preserve">O odstranění vady sepíší smluvní strany protokol, ve kterém potvrdí odstranění vady. </w:t>
      </w:r>
    </w:p>
    <w:p w14:paraId="03360177" w14:textId="77777777" w:rsidR="004A1655" w:rsidRPr="00B94D0A" w:rsidRDefault="004A1655" w:rsidP="004A1655">
      <w:pPr>
        <w:pStyle w:val="Nadpis11doobsahu"/>
        <w:keepNext w:val="0"/>
        <w:numPr>
          <w:ilvl w:val="0"/>
          <w:numId w:val="40"/>
        </w:numPr>
        <w:spacing w:after="0"/>
        <w:rPr>
          <w:rFonts w:ascii="Arial" w:hAnsi="Arial" w:cs="Arial"/>
          <w:b w:val="0"/>
          <w:bCs w:val="0"/>
          <w:sz w:val="20"/>
          <w:szCs w:val="20"/>
        </w:rPr>
      </w:pPr>
      <w:r w:rsidRPr="00ED342A">
        <w:rPr>
          <w:rFonts w:ascii="Arial" w:hAnsi="Arial" w:cs="Arial"/>
          <w:b w:val="0"/>
          <w:sz w:val="20"/>
          <w:szCs w:val="20"/>
        </w:rPr>
        <w:t>Smluvní strany se výslovně dohodly, že vyměněné a nahrazené vadné díly se stávají majetkem Prodávajícího.</w:t>
      </w:r>
    </w:p>
    <w:p w14:paraId="49E2DA04" w14:textId="77777777" w:rsidR="00B94D0A" w:rsidRPr="00ED342A" w:rsidRDefault="00B94D0A" w:rsidP="00B94D0A">
      <w:pPr>
        <w:pStyle w:val="Nadpis11doobsahu"/>
        <w:keepNext w:val="0"/>
        <w:numPr>
          <w:ilvl w:val="0"/>
          <w:numId w:val="0"/>
        </w:numPr>
        <w:spacing w:after="0"/>
        <w:ind w:left="360"/>
        <w:rPr>
          <w:rFonts w:ascii="Arial" w:hAnsi="Arial" w:cs="Arial"/>
          <w:b w:val="0"/>
          <w:bCs w:val="0"/>
          <w:sz w:val="20"/>
          <w:szCs w:val="20"/>
        </w:rPr>
      </w:pPr>
    </w:p>
    <w:p w14:paraId="1ED2B69B" w14:textId="77777777" w:rsidR="00B94D0A" w:rsidRPr="008B5178" w:rsidRDefault="00B94D0A" w:rsidP="00B94D0A">
      <w:pPr>
        <w:autoSpaceDE w:val="0"/>
        <w:autoSpaceDN w:val="0"/>
        <w:adjustRightInd w:val="0"/>
        <w:spacing w:after="120"/>
        <w:jc w:val="center"/>
        <w:rPr>
          <w:b/>
          <w:bCs/>
        </w:rPr>
      </w:pPr>
      <w:r w:rsidRPr="008B5178">
        <w:rPr>
          <w:b/>
          <w:bCs/>
        </w:rPr>
        <w:t>VII</w:t>
      </w:r>
      <w:r>
        <w:rPr>
          <w:b/>
          <w:bCs/>
        </w:rPr>
        <w:t>I</w:t>
      </w:r>
      <w:r w:rsidRPr="008B5178">
        <w:rPr>
          <w:b/>
          <w:bCs/>
        </w:rPr>
        <w:t>. SMLUVNÍ POKUTY</w:t>
      </w:r>
    </w:p>
    <w:p w14:paraId="14B4190D" w14:textId="77777777" w:rsidR="00B94D0A" w:rsidRPr="008B5178" w:rsidRDefault="00B94D0A" w:rsidP="00B94D0A">
      <w:pPr>
        <w:pStyle w:val="Nadpis2"/>
        <w:numPr>
          <w:ilvl w:val="0"/>
          <w:numId w:val="44"/>
        </w:numPr>
        <w:spacing w:before="120" w:after="120" w:line="276" w:lineRule="auto"/>
        <w:rPr>
          <w:sz w:val="20"/>
          <w:szCs w:val="20"/>
        </w:rPr>
      </w:pPr>
      <w:r w:rsidRPr="008B5178">
        <w:rPr>
          <w:sz w:val="20"/>
          <w:szCs w:val="20"/>
        </w:rPr>
        <w:t xml:space="preserve">V případě prodlení s úhradou faktury – daňového dokladu se smluvní strany dohodly na tom, že Prodávající má právo účtovat úrok z prodlení ve výši 0,01 % z dlužné částky v Kč bez DPH za každý den prodlení, </w:t>
      </w:r>
      <w:r w:rsidRPr="008B5178">
        <w:rPr>
          <w:color w:val="000000"/>
          <w:sz w:val="20"/>
          <w:szCs w:val="20"/>
        </w:rPr>
        <w:t xml:space="preserve">přičemž celková výše smluvní pokuty nepřekročí </w:t>
      </w:r>
      <w:ins w:id="147" w:author="Pavel" w:date="2018-07-19T08:39:00Z">
        <w:r w:rsidR="00814491" w:rsidRPr="002C6858">
          <w:rPr>
            <w:color w:val="000000"/>
            <w:sz w:val="20"/>
            <w:szCs w:val="20"/>
            <w:highlight w:val="yellow"/>
          </w:rPr>
          <w:t xml:space="preserve">hodnotu </w:t>
        </w:r>
      </w:ins>
      <w:del w:id="148" w:author="Pavel" w:date="2018-07-19T08:39:00Z">
        <w:r w:rsidRPr="002C6858" w:rsidDel="00814491">
          <w:rPr>
            <w:color w:val="000000"/>
            <w:sz w:val="20"/>
            <w:szCs w:val="20"/>
            <w:highlight w:val="yellow"/>
          </w:rPr>
          <w:delText>smluvní cenu</w:delText>
        </w:r>
        <w:r w:rsidRPr="008B5178" w:rsidDel="00814491">
          <w:rPr>
            <w:color w:val="000000"/>
            <w:sz w:val="20"/>
            <w:szCs w:val="20"/>
          </w:rPr>
          <w:delText xml:space="preserve"> </w:delText>
        </w:r>
      </w:del>
      <w:r w:rsidRPr="008B5178">
        <w:rPr>
          <w:color w:val="000000"/>
          <w:sz w:val="20"/>
          <w:szCs w:val="20"/>
        </w:rPr>
        <w:t>neuhrazeného Zboží</w:t>
      </w:r>
      <w:r w:rsidRPr="008B5178">
        <w:rPr>
          <w:sz w:val="20"/>
          <w:szCs w:val="20"/>
        </w:rPr>
        <w:t>.</w:t>
      </w:r>
    </w:p>
    <w:p w14:paraId="5C31B8CD" w14:textId="77777777" w:rsidR="00B94D0A" w:rsidRPr="008B5178" w:rsidRDefault="00B94D0A" w:rsidP="00B94D0A">
      <w:pPr>
        <w:pStyle w:val="Nadpis2"/>
        <w:numPr>
          <w:ilvl w:val="0"/>
          <w:numId w:val="44"/>
        </w:numPr>
        <w:spacing w:before="120" w:after="120" w:line="276" w:lineRule="auto"/>
        <w:rPr>
          <w:sz w:val="20"/>
          <w:szCs w:val="20"/>
        </w:rPr>
      </w:pPr>
      <w:r w:rsidRPr="008B5178">
        <w:rPr>
          <w:sz w:val="20"/>
          <w:szCs w:val="20"/>
        </w:rPr>
        <w:t>V případě nezajištění dodávky Prodávajícím v </w:t>
      </w:r>
      <w:r w:rsidRPr="008B5178">
        <w:rPr>
          <w:iCs/>
          <w:sz w:val="20"/>
          <w:szCs w:val="20"/>
        </w:rPr>
        <w:t xml:space="preserve">termínech stanovených touto Smlouvou </w:t>
      </w:r>
      <w:r w:rsidRPr="008B5178">
        <w:rPr>
          <w:sz w:val="20"/>
          <w:szCs w:val="20"/>
        </w:rPr>
        <w:t>je stanovena smluvní pokuta ve výši 1 %</w:t>
      </w:r>
      <w:r w:rsidRPr="008B5178">
        <w:rPr>
          <w:kern w:val="2"/>
          <w:sz w:val="20"/>
          <w:szCs w:val="20"/>
        </w:rPr>
        <w:t xml:space="preserve"> z</w:t>
      </w:r>
      <w:ins w:id="149" w:author="Pavel" w:date="2018-07-19T08:39:00Z">
        <w:r w:rsidR="00814491">
          <w:rPr>
            <w:kern w:val="2"/>
            <w:sz w:val="20"/>
            <w:szCs w:val="20"/>
          </w:rPr>
          <w:t> </w:t>
        </w:r>
        <w:r w:rsidR="00814491" w:rsidRPr="002C6858">
          <w:rPr>
            <w:kern w:val="2"/>
            <w:sz w:val="20"/>
            <w:szCs w:val="20"/>
            <w:highlight w:val="yellow"/>
          </w:rPr>
          <w:t xml:space="preserve">hodnoty </w:t>
        </w:r>
      </w:ins>
      <w:del w:id="150" w:author="Pavel" w:date="2018-07-19T08:39:00Z">
        <w:r w:rsidRPr="002C6858" w:rsidDel="00814491">
          <w:rPr>
            <w:kern w:val="2"/>
            <w:sz w:val="20"/>
            <w:szCs w:val="20"/>
            <w:highlight w:val="yellow"/>
          </w:rPr>
          <w:delText>e smluvní ceny</w:delText>
        </w:r>
        <w:r w:rsidRPr="008B5178" w:rsidDel="00814491">
          <w:rPr>
            <w:kern w:val="2"/>
            <w:sz w:val="20"/>
            <w:szCs w:val="20"/>
          </w:rPr>
          <w:delText xml:space="preserve"> </w:delText>
        </w:r>
      </w:del>
      <w:r w:rsidRPr="008B5178">
        <w:rPr>
          <w:kern w:val="2"/>
          <w:sz w:val="20"/>
          <w:szCs w:val="20"/>
        </w:rPr>
        <w:t xml:space="preserve">nedodaného zboží v Kč bez DPH za každý započatý den prodlení, </w:t>
      </w:r>
      <w:r w:rsidRPr="008B5178">
        <w:rPr>
          <w:color w:val="000000"/>
          <w:sz w:val="20"/>
          <w:szCs w:val="20"/>
        </w:rPr>
        <w:t xml:space="preserve">přičemž celková výše smluvní pokuty nepřekročí </w:t>
      </w:r>
      <w:del w:id="151" w:author="Pavel" w:date="2018-07-19T08:40:00Z">
        <w:r w:rsidRPr="002C6858" w:rsidDel="00814491">
          <w:rPr>
            <w:color w:val="000000"/>
            <w:sz w:val="20"/>
            <w:szCs w:val="20"/>
            <w:highlight w:val="yellow"/>
          </w:rPr>
          <w:delText xml:space="preserve">smluvní </w:delText>
        </w:r>
      </w:del>
      <w:del w:id="152" w:author="Pavel" w:date="2018-07-18T17:47:00Z">
        <w:r w:rsidRPr="002C6858" w:rsidDel="00DB722D">
          <w:rPr>
            <w:color w:val="000000"/>
            <w:sz w:val="20"/>
            <w:szCs w:val="20"/>
            <w:highlight w:val="yellow"/>
          </w:rPr>
          <w:delText>cenu</w:delText>
        </w:r>
      </w:del>
      <w:ins w:id="153" w:author="Pavel" w:date="2018-07-18T17:47:00Z">
        <w:r w:rsidR="00DB722D" w:rsidRPr="002C6858">
          <w:rPr>
            <w:color w:val="000000"/>
            <w:sz w:val="20"/>
            <w:szCs w:val="20"/>
            <w:highlight w:val="yellow"/>
          </w:rPr>
          <w:t xml:space="preserve"> hodnotu</w:t>
        </w:r>
      </w:ins>
      <w:r w:rsidRPr="008B5178">
        <w:rPr>
          <w:color w:val="000000"/>
          <w:sz w:val="20"/>
          <w:szCs w:val="20"/>
        </w:rPr>
        <w:t xml:space="preserve"> nedodaného Zboží</w:t>
      </w:r>
      <w:r w:rsidRPr="008B5178">
        <w:rPr>
          <w:sz w:val="20"/>
          <w:szCs w:val="20"/>
        </w:rPr>
        <w:t>.</w:t>
      </w:r>
    </w:p>
    <w:p w14:paraId="7A8B6956" w14:textId="77777777" w:rsidR="00B94D0A" w:rsidRPr="008B5178" w:rsidRDefault="00B94D0A" w:rsidP="00B94D0A">
      <w:pPr>
        <w:pStyle w:val="Nadpis2"/>
        <w:numPr>
          <w:ilvl w:val="0"/>
          <w:numId w:val="44"/>
        </w:numPr>
        <w:spacing w:before="120" w:after="120" w:line="276" w:lineRule="auto"/>
        <w:rPr>
          <w:sz w:val="20"/>
          <w:szCs w:val="20"/>
        </w:rPr>
      </w:pPr>
      <w:r w:rsidRPr="008B5178">
        <w:rPr>
          <w:sz w:val="20"/>
          <w:szCs w:val="20"/>
        </w:rPr>
        <w:t xml:space="preserve">V případě neodstranění </w:t>
      </w:r>
      <w:r w:rsidRPr="008B5178">
        <w:rPr>
          <w:iCs/>
          <w:sz w:val="20"/>
          <w:szCs w:val="20"/>
        </w:rPr>
        <w:t>ohlášených</w:t>
      </w:r>
      <w:r w:rsidRPr="008B5178">
        <w:rPr>
          <w:sz w:val="20"/>
          <w:szCs w:val="20"/>
        </w:rPr>
        <w:t xml:space="preserve"> vad Prodávajícím v</w:t>
      </w:r>
      <w:r w:rsidRPr="008B5178">
        <w:rPr>
          <w:iCs/>
          <w:sz w:val="20"/>
          <w:szCs w:val="20"/>
        </w:rPr>
        <w:t xml:space="preserve"> záruční době v termínech stanovených touto Smlouvou </w:t>
      </w:r>
      <w:r w:rsidRPr="008B5178">
        <w:rPr>
          <w:sz w:val="20"/>
          <w:szCs w:val="20"/>
        </w:rPr>
        <w:t xml:space="preserve">je stanovena smluvní pokuta ve výši 1 % </w:t>
      </w:r>
      <w:r w:rsidRPr="008B5178">
        <w:rPr>
          <w:kern w:val="2"/>
          <w:sz w:val="20"/>
          <w:szCs w:val="20"/>
        </w:rPr>
        <w:t>z</w:t>
      </w:r>
      <w:ins w:id="154" w:author="Pavel" w:date="2018-07-19T08:40:00Z">
        <w:r w:rsidR="00814491">
          <w:rPr>
            <w:kern w:val="2"/>
            <w:sz w:val="20"/>
            <w:szCs w:val="20"/>
          </w:rPr>
          <w:t> </w:t>
        </w:r>
        <w:r w:rsidR="00814491" w:rsidRPr="002C6858">
          <w:rPr>
            <w:kern w:val="2"/>
            <w:sz w:val="20"/>
            <w:szCs w:val="20"/>
            <w:highlight w:val="yellow"/>
          </w:rPr>
          <w:t xml:space="preserve">hodnoty </w:t>
        </w:r>
      </w:ins>
      <w:del w:id="155" w:author="Pavel" w:date="2018-07-19T08:40:00Z">
        <w:r w:rsidRPr="002C6858" w:rsidDel="00814491">
          <w:rPr>
            <w:kern w:val="2"/>
            <w:sz w:val="20"/>
            <w:szCs w:val="20"/>
            <w:highlight w:val="yellow"/>
          </w:rPr>
          <w:delText>e smluvní ceny</w:delText>
        </w:r>
        <w:r w:rsidRPr="008B5178" w:rsidDel="00814491">
          <w:rPr>
            <w:kern w:val="2"/>
            <w:sz w:val="20"/>
            <w:szCs w:val="20"/>
          </w:rPr>
          <w:delText xml:space="preserve"> </w:delText>
        </w:r>
      </w:del>
      <w:r w:rsidRPr="008B5178">
        <w:rPr>
          <w:kern w:val="2"/>
          <w:sz w:val="20"/>
          <w:szCs w:val="20"/>
        </w:rPr>
        <w:t xml:space="preserve">příslušného zboží, u něhož byla nahlášena závada, v Kč bez DPH, a to za každý započatý den prodlení, </w:t>
      </w:r>
      <w:r w:rsidRPr="008B5178">
        <w:rPr>
          <w:color w:val="000000"/>
          <w:sz w:val="20"/>
          <w:szCs w:val="20"/>
        </w:rPr>
        <w:t xml:space="preserve">přičemž celková výše smluvní pokuty nepřekročí celkovou </w:t>
      </w:r>
      <w:ins w:id="156" w:author="Pavel" w:date="2018-07-18T17:47:00Z">
        <w:r w:rsidR="00DB722D" w:rsidRPr="002C6858">
          <w:rPr>
            <w:color w:val="000000"/>
            <w:sz w:val="20"/>
            <w:szCs w:val="20"/>
            <w:highlight w:val="yellow"/>
          </w:rPr>
          <w:t xml:space="preserve">hodnotu </w:t>
        </w:r>
      </w:ins>
      <w:del w:id="157" w:author="Pavel" w:date="2018-07-18T17:47:00Z">
        <w:r w:rsidRPr="002C6858" w:rsidDel="00DB722D">
          <w:rPr>
            <w:color w:val="000000"/>
            <w:sz w:val="20"/>
            <w:szCs w:val="20"/>
            <w:highlight w:val="yellow"/>
          </w:rPr>
          <w:delText>smluvní cenu</w:delText>
        </w:r>
        <w:r w:rsidRPr="008B5178" w:rsidDel="00DB722D">
          <w:rPr>
            <w:color w:val="000000"/>
            <w:sz w:val="20"/>
            <w:szCs w:val="20"/>
          </w:rPr>
          <w:delText xml:space="preserve"> </w:delText>
        </w:r>
      </w:del>
      <w:r w:rsidRPr="008B5178">
        <w:rPr>
          <w:color w:val="000000"/>
          <w:sz w:val="20"/>
          <w:szCs w:val="20"/>
        </w:rPr>
        <w:t>předmětného Zboží</w:t>
      </w:r>
      <w:r w:rsidRPr="008B5178">
        <w:rPr>
          <w:sz w:val="20"/>
          <w:szCs w:val="20"/>
        </w:rPr>
        <w:t>.</w:t>
      </w:r>
    </w:p>
    <w:p w14:paraId="5154F26A" w14:textId="77777777" w:rsidR="00B94D0A" w:rsidRPr="004110AD" w:rsidRDefault="00CF1A67" w:rsidP="00B94D0A">
      <w:pPr>
        <w:pStyle w:val="Nadpis11doobsahu"/>
        <w:keepNext w:val="0"/>
        <w:numPr>
          <w:ilvl w:val="0"/>
          <w:numId w:val="44"/>
        </w:numPr>
        <w:spacing w:before="0"/>
        <w:rPr>
          <w:rFonts w:ascii="Arial" w:hAnsi="Arial" w:cs="Arial"/>
          <w:b w:val="0"/>
          <w:bCs w:val="0"/>
          <w:sz w:val="20"/>
          <w:szCs w:val="20"/>
        </w:rPr>
      </w:pPr>
      <w:r w:rsidRPr="008B5178">
        <w:rPr>
          <w:rFonts w:ascii="Arial" w:hAnsi="Arial" w:cs="Arial"/>
          <w:b w:val="0"/>
          <w:sz w:val="20"/>
          <w:szCs w:val="20"/>
        </w:rPr>
        <w:t xml:space="preserve">V </w:t>
      </w:r>
      <w:r w:rsidRPr="008B5178">
        <w:rPr>
          <w:rFonts w:ascii="Arial" w:eastAsia="HiddenHorzOCR" w:hAnsi="Arial" w:cs="Arial"/>
          <w:b w:val="0"/>
          <w:sz w:val="20"/>
          <w:szCs w:val="20"/>
        </w:rPr>
        <w:t xml:space="preserve">případě </w:t>
      </w:r>
      <w:r w:rsidRPr="008B5178">
        <w:rPr>
          <w:rFonts w:ascii="Arial" w:hAnsi="Arial" w:cs="Arial"/>
          <w:b w:val="0"/>
          <w:sz w:val="20"/>
          <w:szCs w:val="20"/>
        </w:rPr>
        <w:t>nedodržení garantované doby pro poskytování předmětných dodávek za podmínek sjednaných v této Smlouvě</w:t>
      </w:r>
      <w:r w:rsidRPr="008B5178">
        <w:rPr>
          <w:rFonts w:ascii="Arial" w:eastAsia="HiddenHorzOCR" w:hAnsi="Arial" w:cs="Arial"/>
          <w:b w:val="0"/>
          <w:sz w:val="20"/>
          <w:szCs w:val="20"/>
        </w:rPr>
        <w:t xml:space="preserve">, </w:t>
      </w:r>
      <w:r w:rsidRPr="008B5178">
        <w:rPr>
          <w:rFonts w:ascii="Arial" w:hAnsi="Arial" w:cs="Arial"/>
          <w:b w:val="0"/>
          <w:kern w:val="2"/>
          <w:sz w:val="20"/>
          <w:szCs w:val="20"/>
        </w:rPr>
        <w:t>je Kupující oprávněn uplatnit vůči Prodávajícímu smluvní pokutu ve výši</w:t>
      </w:r>
      <w:r w:rsidRPr="008B5178">
        <w:rPr>
          <w:rFonts w:ascii="Arial" w:hAnsi="Arial" w:cs="Arial"/>
          <w:b w:val="0"/>
          <w:sz w:val="20"/>
          <w:szCs w:val="20"/>
        </w:rPr>
        <w:t xml:space="preserve"> až 50.000,-</w:t>
      </w:r>
      <w:r w:rsidRPr="008B5178">
        <w:rPr>
          <w:rFonts w:ascii="Arial" w:eastAsia="HiddenHorzOCR" w:hAnsi="Arial" w:cs="Arial"/>
          <w:b w:val="0"/>
          <w:sz w:val="20"/>
          <w:szCs w:val="20"/>
        </w:rPr>
        <w:t xml:space="preserve"> Kč bez DPH</w:t>
      </w:r>
      <w:r w:rsidRPr="008B5178">
        <w:rPr>
          <w:rFonts w:ascii="Arial" w:hAnsi="Arial" w:cs="Arial"/>
          <w:b w:val="0"/>
          <w:sz w:val="20"/>
          <w:szCs w:val="20"/>
        </w:rPr>
        <w:t xml:space="preserve"> za každý měsíc, kdy měly být dodávky v souladu s touto smlouvou poskytovány, </w:t>
      </w:r>
      <w:r w:rsidRPr="008B5178">
        <w:rPr>
          <w:rFonts w:ascii="Arial" w:hAnsi="Arial" w:cs="Arial"/>
          <w:b w:val="0"/>
          <w:color w:val="000000"/>
          <w:sz w:val="20"/>
          <w:szCs w:val="20"/>
        </w:rPr>
        <w:t xml:space="preserve">přičemž celková výše smluvní pokuty nepřekročí celkovou </w:t>
      </w:r>
      <w:ins w:id="158" w:author="Pavel" w:date="2018-07-19T08:51:00Z">
        <w:r w:rsidR="00BB1250" w:rsidRPr="002C6858">
          <w:rPr>
            <w:rFonts w:ascii="Arial" w:hAnsi="Arial" w:cs="Arial"/>
            <w:b w:val="0"/>
            <w:color w:val="000000"/>
            <w:sz w:val="20"/>
            <w:szCs w:val="20"/>
            <w:highlight w:val="yellow"/>
          </w:rPr>
          <w:t xml:space="preserve">hodnotu </w:t>
        </w:r>
      </w:ins>
      <w:del w:id="159" w:author="Pavel" w:date="2018-07-19T08:51:00Z">
        <w:r w:rsidRPr="002C6858" w:rsidDel="00BB1250">
          <w:rPr>
            <w:rFonts w:ascii="Arial" w:hAnsi="Arial" w:cs="Arial"/>
            <w:b w:val="0"/>
            <w:color w:val="000000"/>
            <w:sz w:val="20"/>
            <w:szCs w:val="20"/>
            <w:highlight w:val="yellow"/>
          </w:rPr>
          <w:delText>smluvní cenu</w:delText>
        </w:r>
        <w:r w:rsidRPr="008B5178" w:rsidDel="00BB1250">
          <w:rPr>
            <w:rFonts w:ascii="Arial" w:hAnsi="Arial" w:cs="Arial"/>
            <w:b w:val="0"/>
            <w:color w:val="000000"/>
            <w:sz w:val="20"/>
            <w:szCs w:val="20"/>
          </w:rPr>
          <w:delText xml:space="preserve"> </w:delText>
        </w:r>
      </w:del>
      <w:r w:rsidRPr="008B5178">
        <w:rPr>
          <w:rFonts w:ascii="Arial" w:hAnsi="Arial" w:cs="Arial"/>
          <w:b w:val="0"/>
          <w:kern w:val="2"/>
          <w:sz w:val="20"/>
          <w:szCs w:val="20"/>
        </w:rPr>
        <w:t xml:space="preserve">Zboží (tj. cenu za </w:t>
      </w:r>
      <w:r w:rsidRPr="00050686">
        <w:rPr>
          <w:rFonts w:ascii="Arial" w:hAnsi="Arial" w:cs="Arial"/>
          <w:b w:val="0"/>
          <w:kern w:val="2"/>
          <w:sz w:val="20"/>
          <w:szCs w:val="20"/>
        </w:rPr>
        <w:t xml:space="preserve">předpokládané </w:t>
      </w:r>
      <w:r w:rsidRPr="00050686">
        <w:rPr>
          <w:rFonts w:ascii="Arial" w:hAnsi="Arial" w:cs="Arial"/>
          <w:b w:val="0"/>
          <w:kern w:val="2"/>
          <w:sz w:val="20"/>
          <w:szCs w:val="20"/>
        </w:rPr>
        <w:lastRenderedPageBreak/>
        <w:t xml:space="preserve">množství vyšetření / stanovení, resp. </w:t>
      </w:r>
      <w:r w:rsidRPr="00050686">
        <w:rPr>
          <w:rFonts w:ascii="Arial" w:hAnsi="Arial" w:cs="Arial"/>
          <w:b w:val="0"/>
          <w:color w:val="000000"/>
          <w:sz w:val="20"/>
        </w:rPr>
        <w:t>za množství reportovaných výsledků na pojišťovnu,</w:t>
      </w:r>
      <w:r w:rsidRPr="00964B0B">
        <w:rPr>
          <w:rFonts w:ascii="Arial" w:hAnsi="Arial" w:cs="Arial"/>
          <w:b w:val="0"/>
          <w:kern w:val="2"/>
          <w:sz w:val="20"/>
          <w:szCs w:val="20"/>
        </w:rPr>
        <w:t xml:space="preserve"> </w:t>
      </w:r>
      <w:r w:rsidRPr="008B5178">
        <w:rPr>
          <w:rFonts w:ascii="Arial" w:hAnsi="Arial" w:cs="Arial"/>
          <w:b w:val="0"/>
          <w:kern w:val="2"/>
          <w:sz w:val="20"/>
          <w:szCs w:val="20"/>
        </w:rPr>
        <w:t>za dobu 5 let)</w:t>
      </w:r>
      <w:r w:rsidRPr="008B5178">
        <w:rPr>
          <w:rFonts w:ascii="Arial" w:hAnsi="Arial" w:cs="Arial"/>
          <w:b w:val="0"/>
          <w:color w:val="000000"/>
          <w:sz w:val="20"/>
          <w:szCs w:val="20"/>
        </w:rPr>
        <w:t>. Pokutu není Kupující oprávněn vymáhat v případě, že Prodávající doloží zánik výrobce daného Zboží</w:t>
      </w:r>
      <w:r w:rsidR="00B94D0A" w:rsidRPr="008B5178">
        <w:rPr>
          <w:rFonts w:ascii="Arial" w:hAnsi="Arial" w:cs="Arial"/>
          <w:b w:val="0"/>
          <w:color w:val="000000"/>
          <w:sz w:val="20"/>
          <w:szCs w:val="20"/>
        </w:rPr>
        <w:t>.</w:t>
      </w:r>
    </w:p>
    <w:p w14:paraId="42E4B52F" w14:textId="77777777" w:rsidR="00B94D0A" w:rsidRPr="00ED342A" w:rsidRDefault="00B94D0A" w:rsidP="00B94D0A">
      <w:pPr>
        <w:pStyle w:val="Nadpis11doobsahu"/>
        <w:keepNext w:val="0"/>
        <w:numPr>
          <w:ilvl w:val="0"/>
          <w:numId w:val="44"/>
        </w:numPr>
        <w:spacing w:before="0"/>
        <w:rPr>
          <w:rFonts w:ascii="Arial" w:hAnsi="Arial" w:cs="Arial"/>
          <w:b w:val="0"/>
          <w:bCs w:val="0"/>
          <w:sz w:val="20"/>
          <w:szCs w:val="20"/>
        </w:rPr>
      </w:pPr>
      <w:r w:rsidRPr="00ED342A">
        <w:rPr>
          <w:rFonts w:ascii="Arial" w:hAnsi="Arial" w:cs="Arial"/>
          <w:b w:val="0"/>
          <w:sz w:val="20"/>
          <w:szCs w:val="20"/>
        </w:rPr>
        <w:t xml:space="preserve">V </w:t>
      </w:r>
      <w:r w:rsidRPr="00ED342A">
        <w:rPr>
          <w:rFonts w:ascii="Arial" w:eastAsia="HiddenHorzOCR" w:hAnsi="Arial" w:cs="Arial"/>
          <w:b w:val="0"/>
          <w:sz w:val="20"/>
          <w:szCs w:val="20"/>
        </w:rPr>
        <w:t xml:space="preserve">případě </w:t>
      </w:r>
      <w:r w:rsidRPr="00ED342A">
        <w:rPr>
          <w:rFonts w:ascii="Arial" w:hAnsi="Arial" w:cs="Arial"/>
          <w:b w:val="0"/>
          <w:sz w:val="20"/>
          <w:szCs w:val="20"/>
        </w:rPr>
        <w:t>nedodržení smluvní doby k nástupu technika k servisnímu zásahu na opravu přístroje po dobu pětiletého servisu</w:t>
      </w:r>
      <w:r w:rsidRPr="00ED342A">
        <w:rPr>
          <w:rFonts w:ascii="Arial" w:eastAsia="HiddenHorzOCR" w:hAnsi="Arial" w:cs="Arial"/>
          <w:b w:val="0"/>
          <w:sz w:val="20"/>
          <w:szCs w:val="20"/>
        </w:rPr>
        <w:t xml:space="preserve">, </w:t>
      </w:r>
      <w:r w:rsidRPr="00ED342A">
        <w:rPr>
          <w:rFonts w:ascii="Arial" w:hAnsi="Arial" w:cs="Arial"/>
          <w:b w:val="0"/>
          <w:kern w:val="2"/>
          <w:sz w:val="20"/>
          <w:szCs w:val="20"/>
        </w:rPr>
        <w:t>je Kupující oprávněn uplatnit vůči Prodávajícímu smluvní pokutu ve výši</w:t>
      </w:r>
      <w:r w:rsidRPr="00ED342A">
        <w:rPr>
          <w:rFonts w:ascii="Arial" w:hAnsi="Arial" w:cs="Arial"/>
          <w:b w:val="0"/>
          <w:sz w:val="20"/>
          <w:szCs w:val="20"/>
        </w:rPr>
        <w:t xml:space="preserve"> 500,-</w:t>
      </w:r>
      <w:r w:rsidRPr="00ED342A">
        <w:rPr>
          <w:rFonts w:ascii="Arial" w:eastAsia="HiddenHorzOCR" w:hAnsi="Arial" w:cs="Arial"/>
          <w:b w:val="0"/>
          <w:sz w:val="20"/>
          <w:szCs w:val="20"/>
        </w:rPr>
        <w:t xml:space="preserve"> Kč bez DPH</w:t>
      </w:r>
      <w:r w:rsidRPr="00ED342A">
        <w:rPr>
          <w:rFonts w:ascii="Arial" w:hAnsi="Arial" w:cs="Arial"/>
          <w:b w:val="0"/>
          <w:sz w:val="20"/>
          <w:szCs w:val="20"/>
        </w:rPr>
        <w:t xml:space="preserve"> za každou i započatou hodinu prodlení, </w:t>
      </w:r>
      <w:r w:rsidRPr="00ED342A">
        <w:rPr>
          <w:rFonts w:ascii="Arial" w:hAnsi="Arial" w:cs="Arial"/>
          <w:b w:val="0"/>
          <w:color w:val="000000"/>
          <w:sz w:val="20"/>
          <w:szCs w:val="20"/>
        </w:rPr>
        <w:t xml:space="preserve">přičemž celková výše smluvní pokuty nepřekročí celkovou </w:t>
      </w:r>
      <w:ins w:id="160" w:author="Pavel" w:date="2018-07-19T08:53:00Z">
        <w:r w:rsidR="00BB1250" w:rsidRPr="00974FDF">
          <w:rPr>
            <w:rFonts w:ascii="Arial" w:hAnsi="Arial" w:cs="Arial"/>
            <w:b w:val="0"/>
            <w:color w:val="000000"/>
            <w:sz w:val="20"/>
            <w:szCs w:val="20"/>
            <w:highlight w:val="yellow"/>
          </w:rPr>
          <w:t xml:space="preserve">kupní cenu </w:t>
        </w:r>
      </w:ins>
      <w:ins w:id="161" w:author="Pavel" w:date="2018-07-19T08:54:00Z">
        <w:r w:rsidR="00BB1250" w:rsidRPr="00974FDF">
          <w:rPr>
            <w:rFonts w:ascii="Arial" w:hAnsi="Arial" w:cs="Arial"/>
            <w:b w:val="0"/>
            <w:color w:val="000000"/>
            <w:sz w:val="20"/>
            <w:szCs w:val="20"/>
            <w:highlight w:val="yellow"/>
          </w:rPr>
          <w:t>p</w:t>
        </w:r>
      </w:ins>
      <w:ins w:id="162" w:author="Pavel" w:date="2018-07-19T08:53:00Z">
        <w:r w:rsidR="00BB1250" w:rsidRPr="00974FDF">
          <w:rPr>
            <w:rFonts w:ascii="Arial" w:hAnsi="Arial" w:cs="Arial"/>
            <w:b w:val="0"/>
            <w:color w:val="000000"/>
            <w:sz w:val="20"/>
            <w:szCs w:val="20"/>
            <w:highlight w:val="yellow"/>
          </w:rPr>
          <w:t>řístroje</w:t>
        </w:r>
      </w:ins>
      <w:del w:id="163" w:author="Pavel" w:date="2018-07-19T08:53:00Z">
        <w:r w:rsidRPr="00974FDF" w:rsidDel="00BB1250">
          <w:rPr>
            <w:rFonts w:ascii="Arial" w:hAnsi="Arial" w:cs="Arial"/>
            <w:b w:val="0"/>
            <w:color w:val="000000"/>
            <w:sz w:val="20"/>
            <w:szCs w:val="20"/>
            <w:highlight w:val="yellow"/>
          </w:rPr>
          <w:delText xml:space="preserve">smluvní cenu </w:delText>
        </w:r>
        <w:r w:rsidRPr="00974FDF" w:rsidDel="00BB1250">
          <w:rPr>
            <w:rFonts w:ascii="Arial" w:hAnsi="Arial" w:cs="Arial"/>
            <w:b w:val="0"/>
            <w:kern w:val="2"/>
            <w:sz w:val="20"/>
            <w:szCs w:val="20"/>
            <w:highlight w:val="yellow"/>
          </w:rPr>
          <w:delText>Zboží</w:delText>
        </w:r>
      </w:del>
      <w:r w:rsidRPr="00ED342A">
        <w:rPr>
          <w:rFonts w:ascii="Arial" w:hAnsi="Arial" w:cs="Arial"/>
          <w:b w:val="0"/>
          <w:kern w:val="2"/>
          <w:sz w:val="20"/>
          <w:szCs w:val="20"/>
        </w:rPr>
        <w:t>, u něhož byla nahlášena závada.</w:t>
      </w:r>
    </w:p>
    <w:p w14:paraId="5B079C65" w14:textId="77777777" w:rsidR="00B94D0A" w:rsidRPr="00974FDF" w:rsidRDefault="00B94D0A" w:rsidP="00B94D0A">
      <w:pPr>
        <w:pStyle w:val="Nadpis11doobsahu"/>
        <w:keepNext w:val="0"/>
        <w:numPr>
          <w:ilvl w:val="0"/>
          <w:numId w:val="44"/>
        </w:numPr>
        <w:spacing w:before="0"/>
        <w:rPr>
          <w:rFonts w:ascii="Arial" w:hAnsi="Arial" w:cs="Arial"/>
          <w:b w:val="0"/>
          <w:bCs w:val="0"/>
          <w:sz w:val="20"/>
          <w:szCs w:val="20"/>
          <w:highlight w:val="yellow"/>
        </w:rPr>
      </w:pPr>
      <w:r w:rsidRPr="00ED342A">
        <w:rPr>
          <w:rFonts w:ascii="Arial" w:hAnsi="Arial" w:cs="Arial"/>
          <w:b w:val="0"/>
          <w:sz w:val="20"/>
          <w:szCs w:val="20"/>
        </w:rPr>
        <w:t>V případě nedodržení smluvní doby k odstranění závad na přístrojích po dobu pětiletého servisu</w:t>
      </w:r>
      <w:r w:rsidRPr="00ED342A">
        <w:rPr>
          <w:rFonts w:ascii="Arial" w:eastAsia="HiddenHorzOCR" w:hAnsi="Arial" w:cs="Arial"/>
          <w:b w:val="0"/>
          <w:sz w:val="20"/>
          <w:szCs w:val="20"/>
        </w:rPr>
        <w:t>, bez zapůjčení náhradního řešení dle čl. VII.9 této Smlouvy</w:t>
      </w:r>
      <w:r w:rsidRPr="00ED342A">
        <w:rPr>
          <w:rFonts w:ascii="Arial" w:hAnsi="Arial" w:cs="Arial"/>
          <w:b w:val="0"/>
          <w:sz w:val="20"/>
          <w:szCs w:val="20"/>
        </w:rPr>
        <w:t xml:space="preserve">, </w:t>
      </w:r>
      <w:r w:rsidRPr="00ED342A">
        <w:rPr>
          <w:rFonts w:ascii="Arial" w:hAnsi="Arial" w:cs="Arial"/>
          <w:b w:val="0"/>
          <w:kern w:val="2"/>
          <w:sz w:val="20"/>
          <w:szCs w:val="20"/>
        </w:rPr>
        <w:t>je Kupující oprávněn uplatnit vůči Prodávajícímu smluvní pokutu</w:t>
      </w:r>
      <w:r w:rsidRPr="00ED342A">
        <w:rPr>
          <w:rFonts w:ascii="Arial" w:hAnsi="Arial" w:cs="Arial"/>
          <w:b w:val="0"/>
          <w:sz w:val="20"/>
          <w:szCs w:val="20"/>
        </w:rPr>
        <w:t xml:space="preserve"> </w:t>
      </w:r>
      <w:r w:rsidRPr="00ED342A">
        <w:rPr>
          <w:rFonts w:ascii="Arial" w:hAnsi="Arial" w:cs="Arial"/>
          <w:b w:val="0"/>
          <w:kern w:val="2"/>
          <w:sz w:val="20"/>
          <w:szCs w:val="20"/>
        </w:rPr>
        <w:t>ve výši</w:t>
      </w:r>
      <w:r w:rsidRPr="00ED342A">
        <w:rPr>
          <w:rFonts w:ascii="Arial" w:hAnsi="Arial" w:cs="Arial"/>
          <w:b w:val="0"/>
          <w:sz w:val="20"/>
          <w:szCs w:val="20"/>
        </w:rPr>
        <w:t xml:space="preserve"> </w:t>
      </w:r>
      <w:r w:rsidRPr="00ED342A">
        <w:rPr>
          <w:rFonts w:ascii="Arial" w:hAnsi="Arial" w:cs="Arial"/>
          <w:b w:val="0"/>
          <w:kern w:val="2"/>
          <w:sz w:val="20"/>
          <w:szCs w:val="20"/>
        </w:rPr>
        <w:t>0,5% z</w:t>
      </w:r>
      <w:ins w:id="164" w:author="Pavel" w:date="2018-07-19T08:54:00Z">
        <w:r w:rsidR="00BB1250">
          <w:rPr>
            <w:rFonts w:ascii="Arial" w:hAnsi="Arial" w:cs="Arial"/>
            <w:b w:val="0"/>
            <w:kern w:val="2"/>
            <w:sz w:val="20"/>
            <w:szCs w:val="20"/>
          </w:rPr>
          <w:t> </w:t>
        </w:r>
        <w:r w:rsidR="00BB1250" w:rsidRPr="00974FDF">
          <w:rPr>
            <w:rFonts w:ascii="Arial" w:hAnsi="Arial" w:cs="Arial"/>
            <w:b w:val="0"/>
            <w:kern w:val="2"/>
            <w:sz w:val="20"/>
            <w:szCs w:val="20"/>
            <w:highlight w:val="yellow"/>
          </w:rPr>
          <w:t>kupní ceny přístroj</w:t>
        </w:r>
      </w:ins>
      <w:r w:rsidRPr="00974FDF">
        <w:rPr>
          <w:rFonts w:ascii="Arial" w:hAnsi="Arial" w:cs="Arial"/>
          <w:b w:val="0"/>
          <w:kern w:val="2"/>
          <w:sz w:val="20"/>
          <w:szCs w:val="20"/>
          <w:highlight w:val="yellow"/>
        </w:rPr>
        <w:t>e</w:t>
      </w:r>
      <w:del w:id="165" w:author="Pavel" w:date="2018-07-19T08:54:00Z">
        <w:r w:rsidRPr="00974FDF" w:rsidDel="00BB1250">
          <w:rPr>
            <w:rFonts w:ascii="Arial" w:hAnsi="Arial" w:cs="Arial"/>
            <w:b w:val="0"/>
            <w:kern w:val="2"/>
            <w:sz w:val="20"/>
            <w:szCs w:val="20"/>
            <w:highlight w:val="yellow"/>
          </w:rPr>
          <w:delText xml:space="preserve"> smluvní ceny zboží</w:delText>
        </w:r>
      </w:del>
      <w:r w:rsidRPr="00974FDF">
        <w:rPr>
          <w:rFonts w:ascii="Arial" w:hAnsi="Arial" w:cs="Arial"/>
          <w:b w:val="0"/>
          <w:kern w:val="2"/>
          <w:sz w:val="20"/>
          <w:szCs w:val="20"/>
          <w:highlight w:val="yellow"/>
        </w:rPr>
        <w:t>,</w:t>
      </w:r>
      <w:r w:rsidRPr="00ED342A">
        <w:rPr>
          <w:rFonts w:ascii="Arial" w:hAnsi="Arial" w:cs="Arial"/>
          <w:b w:val="0"/>
          <w:kern w:val="2"/>
          <w:sz w:val="20"/>
          <w:szCs w:val="20"/>
        </w:rPr>
        <w:t xml:space="preserve"> u něhož byla nahlášena závada, v Kč bez DPH, a to za každý započatý den prodlení v případě opravy, která měla být provedena do 30 dnů a za každou započatou hodinu prodlení v případě opravy, která měla být provedena do 48 hodin, </w:t>
      </w:r>
      <w:r w:rsidRPr="00ED342A">
        <w:rPr>
          <w:rFonts w:ascii="Arial" w:hAnsi="Arial" w:cs="Arial"/>
          <w:b w:val="0"/>
          <w:color w:val="000000"/>
          <w:sz w:val="20"/>
          <w:szCs w:val="20"/>
        </w:rPr>
        <w:t xml:space="preserve">přičemž celková výše smluvní pokuty nepřekročí celkovou </w:t>
      </w:r>
      <w:ins w:id="166" w:author="Pavel" w:date="2018-07-19T08:55:00Z">
        <w:r w:rsidR="00BB1250" w:rsidRPr="00974FDF">
          <w:rPr>
            <w:rFonts w:ascii="Arial" w:hAnsi="Arial" w:cs="Arial"/>
            <w:b w:val="0"/>
            <w:color w:val="000000"/>
            <w:sz w:val="20"/>
            <w:szCs w:val="20"/>
            <w:highlight w:val="yellow"/>
          </w:rPr>
          <w:t xml:space="preserve">kupní </w:t>
        </w:r>
      </w:ins>
      <w:del w:id="167" w:author="Pavel" w:date="2018-07-19T08:55:00Z">
        <w:r w:rsidRPr="00974FDF" w:rsidDel="00BB1250">
          <w:rPr>
            <w:rFonts w:ascii="Arial" w:hAnsi="Arial" w:cs="Arial"/>
            <w:b w:val="0"/>
            <w:color w:val="000000"/>
            <w:sz w:val="20"/>
            <w:szCs w:val="20"/>
            <w:highlight w:val="yellow"/>
          </w:rPr>
          <w:delText xml:space="preserve">smluvní </w:delText>
        </w:r>
      </w:del>
      <w:r w:rsidRPr="00974FDF">
        <w:rPr>
          <w:rFonts w:ascii="Arial" w:hAnsi="Arial" w:cs="Arial"/>
          <w:b w:val="0"/>
          <w:color w:val="000000"/>
          <w:sz w:val="20"/>
          <w:szCs w:val="20"/>
          <w:highlight w:val="yellow"/>
        </w:rPr>
        <w:t xml:space="preserve">cenu </w:t>
      </w:r>
      <w:ins w:id="168" w:author="Pavel" w:date="2018-07-19T08:55:00Z">
        <w:r w:rsidR="00BB1250" w:rsidRPr="00974FDF">
          <w:rPr>
            <w:rFonts w:ascii="Arial" w:hAnsi="Arial" w:cs="Arial"/>
            <w:b w:val="0"/>
            <w:color w:val="000000"/>
            <w:sz w:val="20"/>
            <w:szCs w:val="20"/>
            <w:highlight w:val="yellow"/>
          </w:rPr>
          <w:t>přístroje</w:t>
        </w:r>
      </w:ins>
      <w:ins w:id="169" w:author="Pavel" w:date="2018-07-19T08:56:00Z">
        <w:r w:rsidR="00BB1250" w:rsidRPr="00974FDF">
          <w:rPr>
            <w:rFonts w:ascii="Arial" w:hAnsi="Arial" w:cs="Arial"/>
            <w:b w:val="0"/>
            <w:color w:val="000000"/>
            <w:sz w:val="20"/>
            <w:szCs w:val="20"/>
            <w:highlight w:val="yellow"/>
          </w:rPr>
          <w:t>, u něhož byla nahlášena závada</w:t>
        </w:r>
      </w:ins>
      <w:del w:id="170" w:author="Pavel" w:date="2018-07-19T08:55:00Z">
        <w:r w:rsidRPr="00974FDF" w:rsidDel="00BB1250">
          <w:rPr>
            <w:rFonts w:ascii="Arial" w:hAnsi="Arial" w:cs="Arial"/>
            <w:b w:val="0"/>
            <w:color w:val="000000"/>
            <w:sz w:val="20"/>
            <w:szCs w:val="20"/>
            <w:highlight w:val="yellow"/>
          </w:rPr>
          <w:delText>předmětného Zboží</w:delText>
        </w:r>
      </w:del>
      <w:r w:rsidRPr="00974FDF">
        <w:rPr>
          <w:rFonts w:ascii="Arial" w:hAnsi="Arial" w:cs="Arial"/>
          <w:b w:val="0"/>
          <w:color w:val="000000"/>
          <w:sz w:val="20"/>
          <w:szCs w:val="20"/>
          <w:highlight w:val="yellow"/>
        </w:rPr>
        <w:t>.</w:t>
      </w:r>
    </w:p>
    <w:p w14:paraId="4E07C41A" w14:textId="77777777" w:rsidR="00B94D0A" w:rsidRPr="00ED342A" w:rsidRDefault="00B94D0A" w:rsidP="00B94D0A">
      <w:pPr>
        <w:pStyle w:val="Nadpis11doobsahu"/>
        <w:keepNext w:val="0"/>
        <w:numPr>
          <w:ilvl w:val="0"/>
          <w:numId w:val="44"/>
        </w:numPr>
        <w:spacing w:before="0"/>
        <w:rPr>
          <w:rFonts w:ascii="Arial" w:hAnsi="Arial" w:cs="Arial"/>
          <w:b w:val="0"/>
          <w:bCs w:val="0"/>
          <w:sz w:val="20"/>
          <w:szCs w:val="20"/>
        </w:rPr>
      </w:pPr>
      <w:r w:rsidRPr="00ED342A">
        <w:rPr>
          <w:rFonts w:ascii="Arial" w:hAnsi="Arial" w:cs="Arial"/>
          <w:b w:val="0"/>
          <w:sz w:val="20"/>
          <w:szCs w:val="20"/>
        </w:rPr>
        <w:t xml:space="preserve">V </w:t>
      </w:r>
      <w:r w:rsidRPr="00ED342A">
        <w:rPr>
          <w:rFonts w:ascii="Arial" w:eastAsia="HiddenHorzOCR" w:hAnsi="Arial" w:cs="Arial"/>
          <w:b w:val="0"/>
          <w:sz w:val="20"/>
          <w:szCs w:val="20"/>
        </w:rPr>
        <w:t xml:space="preserve">případě </w:t>
      </w:r>
      <w:r w:rsidRPr="00ED342A">
        <w:rPr>
          <w:rFonts w:ascii="Arial" w:hAnsi="Arial" w:cs="Arial"/>
          <w:b w:val="0"/>
          <w:sz w:val="20"/>
          <w:szCs w:val="20"/>
        </w:rPr>
        <w:t>nedodržení garantované doby pro poskytování pětiletého komplexního servisu</w:t>
      </w:r>
      <w:r w:rsidRPr="00ED342A">
        <w:rPr>
          <w:rFonts w:ascii="Arial" w:eastAsia="HiddenHorzOCR" w:hAnsi="Arial" w:cs="Arial"/>
          <w:b w:val="0"/>
          <w:sz w:val="20"/>
          <w:szCs w:val="20"/>
        </w:rPr>
        <w:t xml:space="preserve">, </w:t>
      </w:r>
      <w:r w:rsidRPr="00ED342A">
        <w:rPr>
          <w:rFonts w:ascii="Arial" w:hAnsi="Arial" w:cs="Arial"/>
          <w:b w:val="0"/>
          <w:kern w:val="2"/>
          <w:sz w:val="20"/>
          <w:szCs w:val="20"/>
        </w:rPr>
        <w:t>je Kupující oprávněn uplatnit vůči Prodávajícímu smluvní pokutu ve výši</w:t>
      </w:r>
      <w:r w:rsidRPr="00ED342A">
        <w:rPr>
          <w:rFonts w:ascii="Arial" w:hAnsi="Arial" w:cs="Arial"/>
          <w:b w:val="0"/>
          <w:sz w:val="20"/>
          <w:szCs w:val="20"/>
        </w:rPr>
        <w:t xml:space="preserve"> až 50.000,-</w:t>
      </w:r>
      <w:r w:rsidRPr="00ED342A">
        <w:rPr>
          <w:rFonts w:ascii="Arial" w:eastAsia="HiddenHorzOCR" w:hAnsi="Arial" w:cs="Arial"/>
          <w:b w:val="0"/>
          <w:sz w:val="20"/>
          <w:szCs w:val="20"/>
        </w:rPr>
        <w:t xml:space="preserve"> Kč bez DPH</w:t>
      </w:r>
      <w:r w:rsidRPr="00ED342A">
        <w:rPr>
          <w:rFonts w:ascii="Arial" w:hAnsi="Arial" w:cs="Arial"/>
          <w:b w:val="0"/>
          <w:sz w:val="20"/>
          <w:szCs w:val="20"/>
        </w:rPr>
        <w:t xml:space="preserve"> za každý měsíc, kdy servis měl být v souladu s touto smlouvou poskytován, </w:t>
      </w:r>
      <w:r w:rsidRPr="00ED342A">
        <w:rPr>
          <w:rFonts w:ascii="Arial" w:hAnsi="Arial" w:cs="Arial"/>
          <w:b w:val="0"/>
          <w:color w:val="000000"/>
          <w:sz w:val="20"/>
          <w:szCs w:val="20"/>
        </w:rPr>
        <w:t xml:space="preserve">přičemž celková výše smluvní pokuty nepřekročí celkovou </w:t>
      </w:r>
      <w:bookmarkStart w:id="171" w:name="_GoBack"/>
      <w:ins w:id="172" w:author="Pavel" w:date="2018-07-19T09:05:00Z">
        <w:r w:rsidR="009C09BC" w:rsidRPr="00974FDF">
          <w:rPr>
            <w:rFonts w:ascii="Arial" w:hAnsi="Arial" w:cs="Arial"/>
            <w:b w:val="0"/>
            <w:color w:val="000000"/>
            <w:sz w:val="20"/>
            <w:szCs w:val="20"/>
            <w:highlight w:val="yellow"/>
          </w:rPr>
          <w:t xml:space="preserve">kupní cenu přístroje </w:t>
        </w:r>
      </w:ins>
      <w:del w:id="173" w:author="Pavel" w:date="2018-07-19T09:05:00Z">
        <w:r w:rsidRPr="00974FDF" w:rsidDel="009C09BC">
          <w:rPr>
            <w:rFonts w:ascii="Arial" w:hAnsi="Arial" w:cs="Arial"/>
            <w:b w:val="0"/>
            <w:color w:val="000000"/>
            <w:sz w:val="20"/>
            <w:szCs w:val="20"/>
            <w:highlight w:val="yellow"/>
          </w:rPr>
          <w:delText xml:space="preserve">smluvní cenu </w:delText>
        </w:r>
        <w:r w:rsidRPr="00974FDF" w:rsidDel="009C09BC">
          <w:rPr>
            <w:rFonts w:ascii="Arial" w:hAnsi="Arial" w:cs="Arial"/>
            <w:b w:val="0"/>
            <w:kern w:val="2"/>
            <w:sz w:val="20"/>
            <w:szCs w:val="20"/>
            <w:highlight w:val="yellow"/>
          </w:rPr>
          <w:delText>Zboží</w:delText>
        </w:r>
        <w:bookmarkEnd w:id="171"/>
        <w:r w:rsidRPr="00ED342A" w:rsidDel="009C09BC">
          <w:rPr>
            <w:rFonts w:ascii="Arial" w:hAnsi="Arial" w:cs="Arial"/>
            <w:b w:val="0"/>
            <w:kern w:val="2"/>
            <w:sz w:val="20"/>
            <w:szCs w:val="20"/>
          </w:rPr>
          <w:delText xml:space="preserve"> </w:delText>
        </w:r>
      </w:del>
      <w:r w:rsidRPr="00ED342A">
        <w:rPr>
          <w:rFonts w:ascii="Arial" w:hAnsi="Arial" w:cs="Arial"/>
          <w:b w:val="0"/>
          <w:kern w:val="2"/>
          <w:sz w:val="20"/>
          <w:szCs w:val="20"/>
        </w:rPr>
        <w:t>(tj. cenu přístroje včetně nákladů na pětiletý provoz), u něhož měl být komplexní servis poskytován</w:t>
      </w:r>
      <w:r w:rsidRPr="00ED342A">
        <w:rPr>
          <w:rFonts w:ascii="Arial" w:hAnsi="Arial" w:cs="Arial"/>
          <w:b w:val="0"/>
          <w:color w:val="000000"/>
          <w:sz w:val="20"/>
          <w:szCs w:val="20"/>
        </w:rPr>
        <w:t>. Pokutu není Kupující oprávněn vymáhat v případě, že Prodávající doloží zánik výrobce daného Zboží a rovněž pokud dodavatel zajistí svého nástupce, který provádění komplexního servisu převezme v plném rozsahu a za stejných nebo lepších podmínek.</w:t>
      </w:r>
    </w:p>
    <w:p w14:paraId="1AFB0B7D" w14:textId="77777777" w:rsidR="00B94D0A" w:rsidRPr="008B5178" w:rsidRDefault="00B94D0A" w:rsidP="00B94D0A">
      <w:pPr>
        <w:pStyle w:val="Nadpis11doobsahu"/>
        <w:keepNext w:val="0"/>
        <w:numPr>
          <w:ilvl w:val="0"/>
          <w:numId w:val="44"/>
        </w:numPr>
        <w:spacing w:before="0"/>
        <w:rPr>
          <w:rFonts w:ascii="Arial" w:hAnsi="Arial" w:cs="Arial"/>
          <w:b w:val="0"/>
          <w:bCs w:val="0"/>
          <w:sz w:val="20"/>
          <w:szCs w:val="20"/>
        </w:rPr>
      </w:pPr>
      <w:r w:rsidRPr="008B5178">
        <w:rPr>
          <w:rFonts w:ascii="Arial" w:hAnsi="Arial" w:cs="Arial"/>
          <w:b w:val="0"/>
          <w:sz w:val="20"/>
          <w:szCs w:val="20"/>
        </w:rPr>
        <w:t xml:space="preserve">V případě, že Prodávající poruší některou z dalších povinností uvedených v této smlouvě (kromě výše uvedených), je Kupující oprávněn písemně vyzvat Prodávajícího k provedení nápravy. Nebude-li náprava v termínu stanoveném Prodávajícím provedena či bude-li se porušení opakovat, </w:t>
      </w:r>
      <w:r w:rsidRPr="008B5178">
        <w:rPr>
          <w:rFonts w:ascii="Arial" w:hAnsi="Arial" w:cs="Arial"/>
          <w:b w:val="0"/>
          <w:kern w:val="2"/>
          <w:sz w:val="20"/>
          <w:szCs w:val="20"/>
        </w:rPr>
        <w:t>je Kupující oprávněn uplatnit vůči Prodávajícímu smluvní pokutu ve výši</w:t>
      </w:r>
      <w:r w:rsidRPr="008B5178">
        <w:rPr>
          <w:rFonts w:ascii="Arial" w:hAnsi="Arial" w:cs="Arial"/>
          <w:b w:val="0"/>
          <w:sz w:val="20"/>
          <w:szCs w:val="20"/>
        </w:rPr>
        <w:t xml:space="preserve"> 1.000,- Kč za každé jednotlivé porušení. Tuto smluvní pokutu je Kupující oprávněn uložit opakovaně.</w:t>
      </w:r>
    </w:p>
    <w:p w14:paraId="2BF47F6C" w14:textId="77777777" w:rsidR="00B94D0A" w:rsidRPr="008B5178" w:rsidRDefault="00B94D0A" w:rsidP="00B94D0A">
      <w:pPr>
        <w:pStyle w:val="Nadpis11doobsahu"/>
        <w:keepNext w:val="0"/>
        <w:numPr>
          <w:ilvl w:val="0"/>
          <w:numId w:val="44"/>
        </w:numPr>
        <w:spacing w:before="0"/>
        <w:rPr>
          <w:rFonts w:ascii="Arial" w:hAnsi="Arial" w:cs="Arial"/>
          <w:b w:val="0"/>
          <w:bCs w:val="0"/>
          <w:sz w:val="20"/>
          <w:szCs w:val="20"/>
        </w:rPr>
      </w:pPr>
      <w:r w:rsidRPr="008B5178">
        <w:rPr>
          <w:rFonts w:ascii="Arial" w:hAnsi="Arial" w:cs="Arial"/>
          <w:b w:val="0"/>
          <w:bCs w:val="0"/>
          <w:sz w:val="20"/>
          <w:szCs w:val="20"/>
        </w:rPr>
        <w:t xml:space="preserve">Smluvní strany považují výše ujednaných smluvních pokut za zcela přiměřené. </w:t>
      </w:r>
      <w:r w:rsidRPr="008B5178">
        <w:rPr>
          <w:rFonts w:ascii="Arial" w:hAnsi="Arial" w:cs="Arial"/>
          <w:b w:val="0"/>
          <w:kern w:val="2"/>
          <w:sz w:val="20"/>
          <w:szCs w:val="20"/>
        </w:rPr>
        <w:t>Zaplacením smluvní pokuty nezaniká povinnost Prodávajícího závazek splnit a není tím dotčeno právo Kupujícího na náhradu škody, která nesplněním povinnosti vznikla. Při porušení několika povinností lze nárokovat více smluvních pokut vedle sebe</w:t>
      </w:r>
      <w:r w:rsidRPr="008B5178">
        <w:rPr>
          <w:rFonts w:ascii="Arial" w:hAnsi="Arial" w:cs="Arial"/>
          <w:b w:val="0"/>
          <w:bCs w:val="0"/>
          <w:sz w:val="20"/>
          <w:szCs w:val="20"/>
        </w:rPr>
        <w:t>.</w:t>
      </w:r>
    </w:p>
    <w:p w14:paraId="5DC910DF" w14:textId="77777777" w:rsidR="00B94D0A" w:rsidRPr="008B5178" w:rsidRDefault="00B94D0A" w:rsidP="00B94D0A">
      <w:pPr>
        <w:pStyle w:val="Nadpis11doobsahu"/>
        <w:keepNext w:val="0"/>
        <w:numPr>
          <w:ilvl w:val="0"/>
          <w:numId w:val="44"/>
        </w:numPr>
        <w:spacing w:before="0"/>
        <w:rPr>
          <w:rFonts w:ascii="Arial" w:hAnsi="Arial" w:cs="Arial"/>
          <w:b w:val="0"/>
          <w:bCs w:val="0"/>
          <w:sz w:val="20"/>
          <w:szCs w:val="20"/>
        </w:rPr>
      </w:pPr>
      <w:r w:rsidRPr="008B5178">
        <w:rPr>
          <w:rFonts w:ascii="Arial" w:hAnsi="Arial" w:cs="Arial"/>
          <w:b w:val="0"/>
          <w:iCs/>
          <w:sz w:val="20"/>
          <w:szCs w:val="20"/>
        </w:rPr>
        <w:t>Kupující uplatní nárok na smluvní pokutu a její výši písemnou výzvou u Prodávajícího na jeho adrese pro doručování. Prodávající je povinen zaplatit uplatněnou smluvní pokutu do 15 kalendářních dnů od doručení této výzvy.</w:t>
      </w:r>
    </w:p>
    <w:p w14:paraId="05993586" w14:textId="77777777" w:rsidR="00B94D0A" w:rsidRPr="008B5178" w:rsidRDefault="00B94D0A" w:rsidP="00B94D0A">
      <w:pPr>
        <w:pStyle w:val="Nadpis11doobsahu"/>
        <w:keepNext w:val="0"/>
        <w:numPr>
          <w:ilvl w:val="0"/>
          <w:numId w:val="44"/>
        </w:numPr>
        <w:spacing w:before="0"/>
        <w:rPr>
          <w:rFonts w:ascii="Arial" w:hAnsi="Arial" w:cs="Arial"/>
          <w:b w:val="0"/>
          <w:bCs w:val="0"/>
          <w:sz w:val="20"/>
          <w:szCs w:val="20"/>
        </w:rPr>
      </w:pPr>
      <w:r w:rsidRPr="008B5178">
        <w:rPr>
          <w:rFonts w:ascii="Arial" w:hAnsi="Arial" w:cs="Arial"/>
          <w:b w:val="0"/>
          <w:kern w:val="2"/>
          <w:sz w:val="20"/>
          <w:szCs w:val="20"/>
        </w:rPr>
        <w:t>Po zaplacení smluvních sankcí dle této Smlouvy není dotčen nárok Kupujícího na náhradu škody v částce převyšující zaplacenou smluvní pokutu. Zaplacení smluvní pokuty nemá vliv na trvání závazků, které vyplývají ze Smlouvy.</w:t>
      </w:r>
    </w:p>
    <w:p w14:paraId="61A7087B" w14:textId="77777777" w:rsidR="004A1655" w:rsidRPr="004A1655" w:rsidRDefault="004A1655" w:rsidP="00B94D0A">
      <w:pPr>
        <w:pStyle w:val="Nadpis2"/>
        <w:numPr>
          <w:ilvl w:val="0"/>
          <w:numId w:val="0"/>
        </w:numPr>
        <w:spacing w:before="120"/>
        <w:rPr>
          <w:sz w:val="20"/>
          <w:szCs w:val="20"/>
        </w:rPr>
      </w:pPr>
    </w:p>
    <w:p w14:paraId="5FFD365E" w14:textId="77777777" w:rsidR="005E1885" w:rsidRPr="008B5178" w:rsidRDefault="00B94D0A" w:rsidP="001569D3">
      <w:pPr>
        <w:pStyle w:val="Odstavecseseznamem1"/>
        <w:tabs>
          <w:tab w:val="num" w:pos="709"/>
        </w:tabs>
        <w:spacing w:after="120" w:line="240" w:lineRule="auto"/>
        <w:ind w:left="0"/>
        <w:jc w:val="center"/>
        <w:rPr>
          <w:rFonts w:ascii="Arial" w:hAnsi="Arial" w:cs="Arial"/>
          <w:b/>
          <w:bCs/>
          <w:sz w:val="20"/>
          <w:szCs w:val="20"/>
        </w:rPr>
      </w:pPr>
      <w:r>
        <w:rPr>
          <w:rFonts w:ascii="Arial" w:hAnsi="Arial" w:cs="Arial"/>
          <w:b/>
          <w:bCs/>
          <w:sz w:val="20"/>
          <w:szCs w:val="20"/>
        </w:rPr>
        <w:t>IX</w:t>
      </w:r>
      <w:r w:rsidR="005E1885" w:rsidRPr="008B5178">
        <w:rPr>
          <w:rFonts w:ascii="Arial" w:hAnsi="Arial" w:cs="Arial"/>
          <w:b/>
          <w:bCs/>
          <w:sz w:val="20"/>
          <w:szCs w:val="20"/>
        </w:rPr>
        <w:t>. ODSTOUPENÍ OD SMLOUVY, ZÁNIK ZÁVAZKU</w:t>
      </w:r>
    </w:p>
    <w:p w14:paraId="101B8C44" w14:textId="77777777" w:rsidR="001947A2" w:rsidRPr="008B5178" w:rsidRDefault="001947A2" w:rsidP="00E83D1C">
      <w:pPr>
        <w:pStyle w:val="Odstavecseseznamem1"/>
        <w:numPr>
          <w:ilvl w:val="1"/>
          <w:numId w:val="11"/>
        </w:numPr>
        <w:suppressAutoHyphens w:val="0"/>
        <w:spacing w:after="0" w:line="240" w:lineRule="auto"/>
        <w:ind w:left="426" w:hanging="426"/>
        <w:jc w:val="both"/>
        <w:rPr>
          <w:rFonts w:ascii="Arial" w:hAnsi="Arial" w:cs="Arial"/>
          <w:sz w:val="20"/>
          <w:szCs w:val="20"/>
        </w:rPr>
      </w:pPr>
      <w:r w:rsidRPr="008B5178">
        <w:rPr>
          <w:rFonts w:ascii="Arial" w:hAnsi="Arial" w:cs="Arial"/>
          <w:sz w:val="20"/>
          <w:szCs w:val="20"/>
        </w:rPr>
        <w:t>Tato Smlouva může být ukončena:</w:t>
      </w:r>
    </w:p>
    <w:p w14:paraId="0BE0D78F" w14:textId="77777777" w:rsidR="001947A2" w:rsidRPr="008B5178" w:rsidRDefault="001947A2" w:rsidP="00E83D1C">
      <w:pPr>
        <w:pStyle w:val="Odstavecseseznamem"/>
        <w:numPr>
          <w:ilvl w:val="0"/>
          <w:numId w:val="19"/>
        </w:numPr>
        <w:spacing w:after="0" w:line="240" w:lineRule="auto"/>
        <w:ind w:left="709" w:hanging="283"/>
        <w:rPr>
          <w:rFonts w:ascii="Arial" w:hAnsi="Arial" w:cs="Arial"/>
          <w:kern w:val="1"/>
          <w:sz w:val="20"/>
          <w:szCs w:val="20"/>
          <w:lang w:eastAsia="cs-CZ"/>
        </w:rPr>
      </w:pPr>
      <w:r w:rsidRPr="008B5178">
        <w:rPr>
          <w:rFonts w:ascii="Arial" w:hAnsi="Arial" w:cs="Arial"/>
          <w:kern w:val="1"/>
          <w:sz w:val="20"/>
          <w:szCs w:val="20"/>
          <w:lang w:eastAsia="cs-CZ"/>
        </w:rPr>
        <w:t>písemnou dohodou smluvních stran,</w:t>
      </w:r>
    </w:p>
    <w:p w14:paraId="4BBA4E08" w14:textId="77777777" w:rsidR="001947A2" w:rsidRPr="008B5178" w:rsidRDefault="001947A2" w:rsidP="00E83D1C">
      <w:pPr>
        <w:pStyle w:val="Odstavecseseznamem"/>
        <w:numPr>
          <w:ilvl w:val="0"/>
          <w:numId w:val="19"/>
        </w:numPr>
        <w:spacing w:after="120" w:line="240" w:lineRule="auto"/>
        <w:ind w:left="709" w:hanging="283"/>
        <w:contextualSpacing w:val="0"/>
        <w:rPr>
          <w:rFonts w:ascii="Arial" w:hAnsi="Arial" w:cs="Arial"/>
          <w:kern w:val="1"/>
          <w:sz w:val="20"/>
          <w:szCs w:val="20"/>
          <w:lang w:eastAsia="cs-CZ"/>
        </w:rPr>
      </w:pPr>
      <w:r w:rsidRPr="008B5178">
        <w:rPr>
          <w:rFonts w:ascii="Arial" w:hAnsi="Arial" w:cs="Arial"/>
          <w:kern w:val="1"/>
          <w:sz w:val="20"/>
          <w:szCs w:val="20"/>
          <w:lang w:eastAsia="cs-CZ"/>
        </w:rPr>
        <w:t xml:space="preserve">odstoupením od Smlouvy z důvodů stanovených v této Smlouvě nebo zákonem. </w:t>
      </w:r>
    </w:p>
    <w:p w14:paraId="455074E1" w14:textId="77777777" w:rsidR="001947A2" w:rsidRPr="008B5178" w:rsidRDefault="001947A2" w:rsidP="00E83D1C">
      <w:pPr>
        <w:pStyle w:val="Odstavecseseznamem1"/>
        <w:numPr>
          <w:ilvl w:val="1"/>
          <w:numId w:val="11"/>
        </w:numPr>
        <w:suppressAutoHyphens w:val="0"/>
        <w:spacing w:after="120" w:line="240" w:lineRule="auto"/>
        <w:ind w:left="426" w:hanging="426"/>
        <w:jc w:val="both"/>
        <w:rPr>
          <w:b/>
        </w:rPr>
      </w:pPr>
      <w:r w:rsidRPr="008B5178">
        <w:rPr>
          <w:rFonts w:ascii="Arial" w:hAnsi="Arial" w:cs="Arial"/>
          <w:b/>
          <w:sz w:val="20"/>
          <w:szCs w:val="20"/>
        </w:rPr>
        <w:t xml:space="preserve">Kupující si vyhrazuje právo od této Smlouvy jednostranně odstoupit před dodáním přístrojů, dle související Kupní smlouvy na dodávku přístrojů uzavřené s Prodávajícím, pokud by </w:t>
      </w:r>
      <w:r w:rsidRPr="008B5178">
        <w:rPr>
          <w:rFonts w:ascii="Arial" w:hAnsi="Arial" w:cs="Arial"/>
          <w:b/>
          <w:sz w:val="20"/>
        </w:rPr>
        <w:t>některá část předmětné veřejné zakázky neměla být plněna, tedy v případě, kdy zadavatel nezadá všechny části předmětného zadávacího řízení. Prodávajícímu v případě takového odstoupení nevzniká žádný nárok na náhradu škody či ušlého zisku.</w:t>
      </w:r>
    </w:p>
    <w:p w14:paraId="3AA0ABC3" w14:textId="77777777" w:rsidR="00E83D1C" w:rsidRPr="008B5178" w:rsidRDefault="001947A2" w:rsidP="00E83D1C">
      <w:pPr>
        <w:pStyle w:val="Odstavecseseznamem1"/>
        <w:numPr>
          <w:ilvl w:val="1"/>
          <w:numId w:val="11"/>
        </w:numPr>
        <w:suppressAutoHyphens w:val="0"/>
        <w:spacing w:after="120" w:line="240" w:lineRule="auto"/>
        <w:ind w:left="426" w:hanging="426"/>
        <w:jc w:val="both"/>
        <w:rPr>
          <w:rFonts w:ascii="Arial" w:hAnsi="Arial" w:cs="Arial"/>
          <w:kern w:val="0"/>
          <w:sz w:val="20"/>
          <w:szCs w:val="20"/>
          <w:lang w:eastAsia="ar-SA"/>
        </w:rPr>
      </w:pPr>
      <w:r w:rsidRPr="008B5178">
        <w:rPr>
          <w:rFonts w:ascii="Arial" w:hAnsi="Arial" w:cs="Arial"/>
          <w:kern w:val="0"/>
          <w:sz w:val="20"/>
          <w:szCs w:val="20"/>
          <w:lang w:eastAsia="ar-SA"/>
        </w:rPr>
        <w:t>Kupující si dále vyhrazuje právo odstoupit od uzavřené smlouvy nebo závazek ze smlouvy vypovědět, pokud jsou naplněny důvody podle § 223 zákona č. 134/2016 Sb., o zadávání veřejných zakázek.</w:t>
      </w:r>
    </w:p>
    <w:p w14:paraId="40EA3161" w14:textId="77777777" w:rsidR="005E1885" w:rsidRPr="008B5178" w:rsidRDefault="005E1885" w:rsidP="00223620">
      <w:pPr>
        <w:pStyle w:val="Odstavecseseznamem1"/>
        <w:numPr>
          <w:ilvl w:val="1"/>
          <w:numId w:val="11"/>
        </w:numPr>
        <w:suppressAutoHyphens w:val="0"/>
        <w:spacing w:after="0" w:line="240" w:lineRule="auto"/>
        <w:ind w:left="426" w:hanging="426"/>
        <w:jc w:val="both"/>
        <w:rPr>
          <w:rFonts w:ascii="Arial" w:hAnsi="Arial" w:cs="Arial"/>
          <w:kern w:val="0"/>
          <w:sz w:val="20"/>
          <w:szCs w:val="20"/>
          <w:lang w:eastAsia="ar-SA"/>
        </w:rPr>
      </w:pPr>
      <w:r w:rsidRPr="008B5178">
        <w:rPr>
          <w:rFonts w:ascii="Arial" w:hAnsi="Arial" w:cs="Arial"/>
          <w:sz w:val="20"/>
          <w:szCs w:val="20"/>
        </w:rPr>
        <w:t>Od této Smlouvy může Smluvní strana dotčená porušením povinnosti jednostranně odstoupit pro podstatné porušení této Smlouvy, přičemž za podstatné porušení této Smlouvy se zejména považuje:</w:t>
      </w:r>
    </w:p>
    <w:p w14:paraId="73753266" w14:textId="77777777" w:rsidR="005E1885" w:rsidRPr="008B5178" w:rsidRDefault="005E1885" w:rsidP="00223620">
      <w:pPr>
        <w:numPr>
          <w:ilvl w:val="1"/>
          <w:numId w:val="12"/>
        </w:numPr>
        <w:tabs>
          <w:tab w:val="clear" w:pos="720"/>
          <w:tab w:val="num" w:pos="709"/>
        </w:tabs>
        <w:suppressAutoHyphens w:val="0"/>
        <w:ind w:left="709" w:hanging="283"/>
      </w:pPr>
      <w:r w:rsidRPr="008B5178">
        <w:t xml:space="preserve">na straně </w:t>
      </w:r>
      <w:r w:rsidR="00024300" w:rsidRPr="008B5178">
        <w:t>Kupu</w:t>
      </w:r>
      <w:r w:rsidRPr="008B5178">
        <w:t xml:space="preserve">jícího nezaplacení kupní ceny podle této Smlouvy ve lhůtě delší 60 dní po dni splatnosti příslušné faktury, </w:t>
      </w:r>
    </w:p>
    <w:p w14:paraId="721B5CED" w14:textId="77777777" w:rsidR="005E1885" w:rsidRPr="008B5178" w:rsidRDefault="005E1885" w:rsidP="00223620">
      <w:pPr>
        <w:numPr>
          <w:ilvl w:val="1"/>
          <w:numId w:val="12"/>
        </w:numPr>
        <w:tabs>
          <w:tab w:val="clear" w:pos="720"/>
          <w:tab w:val="num" w:pos="709"/>
        </w:tabs>
        <w:suppressAutoHyphens w:val="0"/>
        <w:ind w:left="709" w:hanging="283"/>
      </w:pPr>
      <w:r w:rsidRPr="008B5178">
        <w:t xml:space="preserve">na straně </w:t>
      </w:r>
      <w:r w:rsidR="00024300" w:rsidRPr="008B5178">
        <w:t>Prodá</w:t>
      </w:r>
      <w:r w:rsidRPr="008B5178">
        <w:t xml:space="preserve">vajícího, jestliže byť i část </w:t>
      </w:r>
      <w:r w:rsidR="00024300" w:rsidRPr="008B5178">
        <w:t>Zboží</w:t>
      </w:r>
      <w:r w:rsidRPr="008B5178">
        <w:t xml:space="preserve"> nebude</w:t>
      </w:r>
      <w:r w:rsidR="00FC1BA1" w:rsidRPr="008B5178">
        <w:t xml:space="preserve"> opakovaně</w:t>
      </w:r>
      <w:r w:rsidRPr="008B5178">
        <w:t xml:space="preserve"> řádně dodána v dohodnutém termínu,</w:t>
      </w:r>
    </w:p>
    <w:p w14:paraId="1EC8E344" w14:textId="77777777" w:rsidR="005E1885" w:rsidRPr="008B5178" w:rsidRDefault="005E1885" w:rsidP="00223620">
      <w:pPr>
        <w:numPr>
          <w:ilvl w:val="1"/>
          <w:numId w:val="12"/>
        </w:numPr>
        <w:tabs>
          <w:tab w:val="clear" w:pos="720"/>
          <w:tab w:val="num" w:pos="709"/>
        </w:tabs>
        <w:suppressAutoHyphens w:val="0"/>
        <w:ind w:left="709" w:hanging="283"/>
      </w:pPr>
      <w:r w:rsidRPr="008B5178">
        <w:t xml:space="preserve">na straně </w:t>
      </w:r>
      <w:r w:rsidR="00024300" w:rsidRPr="008B5178">
        <w:t>Prodá</w:t>
      </w:r>
      <w:r w:rsidRPr="008B5178">
        <w:t xml:space="preserve">vajícího, jestliže </w:t>
      </w:r>
      <w:r w:rsidR="00024300" w:rsidRPr="008B5178">
        <w:t>Zboží</w:t>
      </w:r>
      <w:r w:rsidRPr="008B5178">
        <w:t xml:space="preserve"> nebude </w:t>
      </w:r>
      <w:r w:rsidR="00FC1BA1" w:rsidRPr="008B5178">
        <w:t xml:space="preserve">opakovaně </w:t>
      </w:r>
      <w:r w:rsidRPr="008B5178">
        <w:t xml:space="preserve">mít vlastnosti deklarované </w:t>
      </w:r>
      <w:r w:rsidR="00024300" w:rsidRPr="008B5178">
        <w:t>Prodá</w:t>
      </w:r>
      <w:r w:rsidRPr="008B5178">
        <w:t>vajícím v této Smlouvě,</w:t>
      </w:r>
    </w:p>
    <w:p w14:paraId="1BC3623A" w14:textId="77777777" w:rsidR="002E3EBC" w:rsidRPr="008B5178" w:rsidRDefault="005E1885" w:rsidP="00223620">
      <w:pPr>
        <w:numPr>
          <w:ilvl w:val="1"/>
          <w:numId w:val="12"/>
        </w:numPr>
        <w:tabs>
          <w:tab w:val="clear" w:pos="720"/>
          <w:tab w:val="num" w:pos="709"/>
        </w:tabs>
        <w:suppressAutoHyphens w:val="0"/>
        <w:ind w:left="709" w:hanging="283"/>
      </w:pPr>
      <w:r w:rsidRPr="008B5178">
        <w:lastRenderedPageBreak/>
        <w:t xml:space="preserve">na straně </w:t>
      </w:r>
      <w:r w:rsidR="00024300" w:rsidRPr="008B5178">
        <w:t>Prodá</w:t>
      </w:r>
      <w:r w:rsidRPr="008B5178">
        <w:t>vajícího, jestliže ve své nabídce v rámci veřejné zakázky, která předcházela uzavření této Smlouvy, uvedl informace nebo doklady, které neodpovídají skutečnosti a měly nebo mohly mít vliv na výsledek zadávacího řízení</w:t>
      </w:r>
      <w:r w:rsidR="00FF06F5" w:rsidRPr="008B5178">
        <w:t>,</w:t>
      </w:r>
    </w:p>
    <w:p w14:paraId="319BF93A" w14:textId="77777777" w:rsidR="00FF06F5" w:rsidRPr="008B5178" w:rsidRDefault="00FF06F5" w:rsidP="00E83D1C">
      <w:pPr>
        <w:numPr>
          <w:ilvl w:val="1"/>
          <w:numId w:val="12"/>
        </w:numPr>
        <w:tabs>
          <w:tab w:val="clear" w:pos="720"/>
          <w:tab w:val="num" w:pos="709"/>
        </w:tabs>
        <w:suppressAutoHyphens w:val="0"/>
        <w:spacing w:after="120"/>
        <w:ind w:left="709" w:hanging="283"/>
      </w:pPr>
      <w:r w:rsidRPr="008B5178">
        <w:rPr>
          <w:kern w:val="1"/>
          <w:lang w:eastAsia="cs-CZ"/>
        </w:rPr>
        <w:t>na straně Prodávajícího, je</w:t>
      </w:r>
      <w:r w:rsidR="00E73DDD" w:rsidRPr="008B5178">
        <w:rPr>
          <w:kern w:val="1"/>
          <w:lang w:eastAsia="cs-CZ"/>
        </w:rPr>
        <w:t xml:space="preserve">stliže bude zahájeno insolvenční </w:t>
      </w:r>
      <w:r w:rsidRPr="008B5178">
        <w:rPr>
          <w:kern w:val="1"/>
          <w:lang w:eastAsia="cs-CZ"/>
        </w:rPr>
        <w:t>řízení u Prodávajícího.</w:t>
      </w:r>
    </w:p>
    <w:p w14:paraId="47B4FBB7" w14:textId="77777777" w:rsidR="00202D3E" w:rsidRPr="008B5178" w:rsidRDefault="002E3EBC" w:rsidP="00E83D1C">
      <w:pPr>
        <w:pStyle w:val="Odstavecseseznamem"/>
        <w:widowControl w:val="0"/>
        <w:numPr>
          <w:ilvl w:val="0"/>
          <w:numId w:val="43"/>
        </w:numPr>
        <w:spacing w:after="120"/>
        <w:ind w:left="426" w:hanging="426"/>
        <w:contextualSpacing w:val="0"/>
        <w:rPr>
          <w:rFonts w:ascii="Arial" w:hAnsi="Arial" w:cs="Arial"/>
          <w:sz w:val="20"/>
          <w:szCs w:val="20"/>
        </w:rPr>
      </w:pPr>
      <w:r w:rsidRPr="008B5178">
        <w:rPr>
          <w:rFonts w:ascii="Arial" w:hAnsi="Arial" w:cs="Arial"/>
          <w:sz w:val="20"/>
          <w:szCs w:val="20"/>
        </w:rPr>
        <w:t xml:space="preserve">V případě porušení dalších smluvních povinností (jako je zejména </w:t>
      </w:r>
      <w:r w:rsidR="00202D3E" w:rsidRPr="008B5178">
        <w:rPr>
          <w:rFonts w:ascii="Arial" w:hAnsi="Arial" w:cs="Arial"/>
          <w:sz w:val="20"/>
          <w:szCs w:val="20"/>
        </w:rPr>
        <w:t>neodstranění vad v záruční době ve stanovených termínech</w:t>
      </w:r>
      <w:r w:rsidRPr="008B5178">
        <w:rPr>
          <w:rFonts w:ascii="Arial" w:hAnsi="Arial" w:cs="Arial"/>
          <w:sz w:val="20"/>
          <w:szCs w:val="20"/>
        </w:rPr>
        <w:t>), je druhá strana oprávněna od Smlouvy odstoupit v případě, že strana, která je v prodlení, nesplní svou povinnost ani v dodatečné přiměřené lhůtě, která jí k tomu byla poskytnuta.</w:t>
      </w:r>
    </w:p>
    <w:p w14:paraId="05296690" w14:textId="77777777" w:rsidR="00202D3E" w:rsidRPr="008B5178" w:rsidRDefault="002E3EBC" w:rsidP="00E83D1C">
      <w:pPr>
        <w:pStyle w:val="Odstavecseseznamem"/>
        <w:widowControl w:val="0"/>
        <w:numPr>
          <w:ilvl w:val="0"/>
          <w:numId w:val="43"/>
        </w:numPr>
        <w:spacing w:after="120" w:line="240" w:lineRule="auto"/>
        <w:ind w:left="426" w:hanging="426"/>
        <w:contextualSpacing w:val="0"/>
        <w:jc w:val="both"/>
        <w:rPr>
          <w:rFonts w:ascii="Arial" w:hAnsi="Arial" w:cs="Arial"/>
          <w:sz w:val="20"/>
          <w:szCs w:val="20"/>
        </w:rPr>
      </w:pPr>
      <w:r w:rsidRPr="008B5178">
        <w:rPr>
          <w:rFonts w:ascii="Arial" w:hAnsi="Arial" w:cs="Arial"/>
          <w:sz w:val="20"/>
          <w:szCs w:val="20"/>
        </w:rPr>
        <w:t>Odstoupení od této Smlouvy musí smluvní strana učinit písemně, bez zbytečného odkladu poté, co se o porušení dověděla. Účinky odstoupení od Smlouvy nastanou dnem, kdy bude písemné odstoupení doručeno druhé straně.</w:t>
      </w:r>
    </w:p>
    <w:p w14:paraId="205055F1" w14:textId="77777777" w:rsidR="00202D3E" w:rsidRPr="008B5178" w:rsidRDefault="005E1885" w:rsidP="00E83D1C">
      <w:pPr>
        <w:pStyle w:val="Odstavecseseznamem"/>
        <w:widowControl w:val="0"/>
        <w:numPr>
          <w:ilvl w:val="0"/>
          <w:numId w:val="43"/>
        </w:numPr>
        <w:spacing w:after="120" w:line="240" w:lineRule="auto"/>
        <w:ind w:left="426" w:hanging="426"/>
        <w:contextualSpacing w:val="0"/>
        <w:jc w:val="both"/>
        <w:rPr>
          <w:rFonts w:ascii="Arial" w:hAnsi="Arial" w:cs="Arial"/>
          <w:sz w:val="20"/>
          <w:szCs w:val="20"/>
        </w:rPr>
      </w:pPr>
      <w:r w:rsidRPr="008B5178">
        <w:rPr>
          <w:rFonts w:ascii="Arial" w:hAnsi="Arial" w:cs="Arial"/>
          <w:sz w:val="20"/>
          <w:szCs w:val="20"/>
        </w:rPr>
        <w:t>Předčasným ukončením závazku dle této Smlouvy nejsou dotčena ustanovení o odpovědnosti za škodu (škoda může spočívat i v nákladech vynaložených Kupujícím na realizaci nového výběrového/zadávacího řízení), nároky na uplatnění smluvních pokut, o mlčenlivosti a ostatních práv a povinností založených touto Smlouvou.</w:t>
      </w:r>
    </w:p>
    <w:p w14:paraId="44FDB7CC" w14:textId="77777777" w:rsidR="00202D3E" w:rsidRPr="008B5178" w:rsidRDefault="005E1885" w:rsidP="00E83D1C">
      <w:pPr>
        <w:pStyle w:val="Odstavecseseznamem"/>
        <w:widowControl w:val="0"/>
        <w:numPr>
          <w:ilvl w:val="0"/>
          <w:numId w:val="43"/>
        </w:numPr>
        <w:spacing w:after="120" w:line="240" w:lineRule="auto"/>
        <w:ind w:left="426" w:hanging="426"/>
        <w:contextualSpacing w:val="0"/>
        <w:jc w:val="both"/>
        <w:rPr>
          <w:rFonts w:ascii="Arial" w:hAnsi="Arial" w:cs="Arial"/>
          <w:sz w:val="20"/>
          <w:szCs w:val="20"/>
        </w:rPr>
      </w:pPr>
      <w:r w:rsidRPr="008B5178">
        <w:rPr>
          <w:rFonts w:ascii="Arial" w:hAnsi="Arial" w:cs="Arial"/>
          <w:sz w:val="20"/>
          <w:szCs w:val="20"/>
        </w:rPr>
        <w:t>Skončením účinnosti Smlouvy zanikají všechny závazky Smluvních stran ze Smlouvy. Skončením účinnosti nebo jejím zánikem nezanikají nároky na náhradu škody a zaplacení smluvních pokut sjednaných pro případ porušení smluvních povinností vzniklé před skončením účinnosti Smlouvy, a ty závazky Smluvních stran, které podle Smlouvy nebo vzhledem ke své povaze mají trvat i nadále, nebo u kterých tak stanoví zákon.</w:t>
      </w:r>
    </w:p>
    <w:p w14:paraId="5480DE41" w14:textId="77777777" w:rsidR="002E3EBC" w:rsidRPr="008B5178" w:rsidRDefault="002E3EBC" w:rsidP="00E83D1C">
      <w:pPr>
        <w:pStyle w:val="Odstavecseseznamem"/>
        <w:widowControl w:val="0"/>
        <w:numPr>
          <w:ilvl w:val="0"/>
          <w:numId w:val="43"/>
        </w:numPr>
        <w:spacing w:after="120" w:line="240" w:lineRule="auto"/>
        <w:ind w:left="426" w:hanging="426"/>
        <w:contextualSpacing w:val="0"/>
        <w:jc w:val="both"/>
        <w:rPr>
          <w:rFonts w:ascii="Arial" w:hAnsi="Arial" w:cs="Arial"/>
          <w:sz w:val="20"/>
          <w:szCs w:val="20"/>
        </w:rPr>
      </w:pPr>
      <w:r w:rsidRPr="008B5178">
        <w:rPr>
          <w:rFonts w:ascii="Arial" w:eastAsia="Lucida Sans Unicode" w:hAnsi="Arial" w:cs="Arial"/>
          <w:kern w:val="2"/>
          <w:sz w:val="20"/>
          <w:szCs w:val="20"/>
        </w:rPr>
        <w:t xml:space="preserve">V případě odstoupení od této Smlouvy jsou smluvní strany povinny vypořádat své vzájemné závazky a pohledávky </w:t>
      </w:r>
      <w:r w:rsidRPr="008B5178">
        <w:rPr>
          <w:rFonts w:ascii="Arial" w:hAnsi="Arial" w:cs="Arial"/>
          <w:sz w:val="20"/>
          <w:szCs w:val="20"/>
        </w:rPr>
        <w:t>stanovené v zákoně nebo v této Smlouvě</w:t>
      </w:r>
      <w:r w:rsidRPr="008B5178">
        <w:rPr>
          <w:rFonts w:ascii="Arial" w:eastAsia="Lucida Sans Unicode" w:hAnsi="Arial" w:cs="Arial"/>
          <w:kern w:val="2"/>
          <w:sz w:val="20"/>
          <w:szCs w:val="20"/>
        </w:rPr>
        <w:t>, a to do 30 dnů od právních účinků odstoupení, nebo v dohodnuté lhůtě. Odstoupením od Smlouvy se závazek zrušuje od počátku.</w:t>
      </w:r>
    </w:p>
    <w:p w14:paraId="6EDB58F3" w14:textId="77777777" w:rsidR="002E3EBC" w:rsidRPr="008B5178" w:rsidRDefault="002E3EBC" w:rsidP="00EC28A3">
      <w:pPr>
        <w:autoSpaceDE w:val="0"/>
        <w:autoSpaceDN w:val="0"/>
        <w:adjustRightInd w:val="0"/>
        <w:rPr>
          <w:b/>
          <w:bCs/>
        </w:rPr>
      </w:pPr>
    </w:p>
    <w:p w14:paraId="6FF04D59" w14:textId="77777777" w:rsidR="002E3EBC" w:rsidRPr="008B5178" w:rsidRDefault="002E3EBC" w:rsidP="001569D3">
      <w:pPr>
        <w:autoSpaceDE w:val="0"/>
        <w:autoSpaceDN w:val="0"/>
        <w:adjustRightInd w:val="0"/>
        <w:spacing w:after="120"/>
        <w:jc w:val="center"/>
        <w:rPr>
          <w:b/>
          <w:bCs/>
        </w:rPr>
      </w:pPr>
      <w:r w:rsidRPr="008B5178">
        <w:rPr>
          <w:b/>
          <w:bCs/>
        </w:rPr>
        <w:t xml:space="preserve">X. </w:t>
      </w:r>
      <w:r w:rsidR="00950C0E" w:rsidRPr="008B5178">
        <w:rPr>
          <w:b/>
          <w:bCs/>
        </w:rPr>
        <w:t>OBCHODNÍ TAJEMSTVÍ</w:t>
      </w:r>
    </w:p>
    <w:p w14:paraId="70D43EE6" w14:textId="77777777" w:rsidR="002E3EBC" w:rsidRPr="008B5178" w:rsidRDefault="00950C0E" w:rsidP="001569D3">
      <w:pPr>
        <w:pStyle w:val="Odstavecseseznamem"/>
        <w:numPr>
          <w:ilvl w:val="0"/>
          <w:numId w:val="20"/>
        </w:numPr>
        <w:spacing w:after="120" w:line="240" w:lineRule="auto"/>
        <w:ind w:left="357" w:hanging="357"/>
        <w:contextualSpacing w:val="0"/>
        <w:jc w:val="both"/>
        <w:rPr>
          <w:rFonts w:ascii="Arial" w:hAnsi="Arial" w:cs="Arial"/>
          <w:sz w:val="20"/>
          <w:szCs w:val="20"/>
        </w:rPr>
      </w:pPr>
      <w:r w:rsidRPr="008B5178">
        <w:rPr>
          <w:rFonts w:ascii="Arial" w:hAnsi="Arial" w:cs="Arial"/>
          <w:sz w:val="20"/>
          <w:szCs w:val="20"/>
        </w:rPr>
        <w:t>Smluvní strany se zavazují zachovávat mlčenlivost o všech informacích, které se dozvědí v souvislosti s plněním předmětu této Smlouvy a to jak v době trvání této smlouvy, tak i po jejím ukončení</w:t>
      </w:r>
      <w:r w:rsidR="002E3EBC" w:rsidRPr="008B5178">
        <w:rPr>
          <w:rFonts w:ascii="Arial" w:hAnsi="Arial" w:cs="Arial"/>
          <w:sz w:val="20"/>
          <w:szCs w:val="20"/>
        </w:rPr>
        <w:t>.</w:t>
      </w:r>
    </w:p>
    <w:p w14:paraId="197DE93B" w14:textId="77777777" w:rsidR="002E3EBC" w:rsidRPr="008B5178" w:rsidRDefault="00950C0E" w:rsidP="001569D3">
      <w:pPr>
        <w:pStyle w:val="Odstavecseseznamem"/>
        <w:numPr>
          <w:ilvl w:val="0"/>
          <w:numId w:val="20"/>
        </w:numPr>
        <w:spacing w:after="120" w:line="240" w:lineRule="auto"/>
        <w:ind w:left="357" w:hanging="357"/>
        <w:contextualSpacing w:val="0"/>
        <w:jc w:val="both"/>
        <w:rPr>
          <w:rFonts w:ascii="Arial" w:hAnsi="Arial" w:cs="Arial"/>
          <w:sz w:val="20"/>
          <w:szCs w:val="20"/>
        </w:rPr>
      </w:pPr>
      <w:r w:rsidRPr="008B5178">
        <w:rPr>
          <w:rFonts w:ascii="Arial" w:hAnsi="Arial" w:cs="Arial"/>
          <w:sz w:val="20"/>
          <w:szCs w:val="20"/>
        </w:rPr>
        <w:t>Poskytnutí těchto informací třetí osobě může jedna smluvní strana pouze s písemným souhlasem strany druhé</w:t>
      </w:r>
      <w:r w:rsidR="002E3EBC" w:rsidRPr="008B5178">
        <w:rPr>
          <w:rFonts w:ascii="Arial" w:hAnsi="Arial" w:cs="Arial"/>
          <w:sz w:val="20"/>
          <w:szCs w:val="20"/>
        </w:rPr>
        <w:t xml:space="preserve">. </w:t>
      </w:r>
    </w:p>
    <w:p w14:paraId="0E6930A9" w14:textId="77777777" w:rsidR="00202D3E" w:rsidRPr="008B5178" w:rsidRDefault="00202D3E" w:rsidP="00EC28A3">
      <w:pPr>
        <w:autoSpaceDE w:val="0"/>
        <w:autoSpaceDN w:val="0"/>
        <w:adjustRightInd w:val="0"/>
        <w:jc w:val="center"/>
        <w:rPr>
          <w:b/>
          <w:bCs/>
        </w:rPr>
      </w:pPr>
    </w:p>
    <w:p w14:paraId="747C8E05" w14:textId="77777777" w:rsidR="005E1885" w:rsidRPr="008B5178" w:rsidRDefault="005E1885" w:rsidP="001569D3">
      <w:pPr>
        <w:autoSpaceDE w:val="0"/>
        <w:autoSpaceDN w:val="0"/>
        <w:adjustRightInd w:val="0"/>
        <w:spacing w:after="120"/>
        <w:jc w:val="center"/>
        <w:rPr>
          <w:b/>
          <w:bCs/>
        </w:rPr>
      </w:pPr>
      <w:r w:rsidRPr="00B94D0A">
        <w:rPr>
          <w:b/>
          <w:bCs/>
        </w:rPr>
        <w:t>X</w:t>
      </w:r>
      <w:r w:rsidR="00B94D0A">
        <w:rPr>
          <w:b/>
          <w:bCs/>
        </w:rPr>
        <w:t>I</w:t>
      </w:r>
      <w:r w:rsidRPr="008B5178">
        <w:rPr>
          <w:b/>
          <w:bCs/>
        </w:rPr>
        <w:t xml:space="preserve">. </w:t>
      </w:r>
      <w:r w:rsidR="002E3EBC" w:rsidRPr="008B5178">
        <w:rPr>
          <w:b/>
          <w:bCs/>
        </w:rPr>
        <w:t xml:space="preserve">ZÁVĚREČNÁ </w:t>
      </w:r>
      <w:r w:rsidRPr="008B5178">
        <w:rPr>
          <w:b/>
          <w:bCs/>
        </w:rPr>
        <w:t>USTANOVENÍ</w:t>
      </w:r>
    </w:p>
    <w:p w14:paraId="696152B8" w14:textId="77777777" w:rsidR="005E1885" w:rsidRPr="008B5178" w:rsidRDefault="005E1885" w:rsidP="001569D3">
      <w:pPr>
        <w:pStyle w:val="Odstavecseseznamem"/>
        <w:numPr>
          <w:ilvl w:val="0"/>
          <w:numId w:val="9"/>
        </w:numPr>
        <w:spacing w:after="120" w:line="240" w:lineRule="auto"/>
        <w:ind w:left="357" w:hanging="357"/>
        <w:contextualSpacing w:val="0"/>
        <w:jc w:val="both"/>
        <w:rPr>
          <w:rFonts w:ascii="Arial" w:hAnsi="Arial" w:cs="Arial"/>
          <w:sz w:val="20"/>
          <w:szCs w:val="20"/>
        </w:rPr>
      </w:pPr>
      <w:r w:rsidRPr="008B5178">
        <w:rPr>
          <w:rFonts w:ascii="Arial" w:hAnsi="Arial" w:cs="Arial"/>
          <w:sz w:val="20"/>
          <w:szCs w:val="20"/>
        </w:rPr>
        <w:t xml:space="preserve">Nastanou-li u některé ze stran skutečnosti bránící řádnému plnění této Smlouvy, je povinna to ihned bez zbytečného odkladu oznámit druhé straně a vyvolat jednání zástupců Kupujícího a </w:t>
      </w:r>
      <w:r w:rsidR="00024300" w:rsidRPr="008B5178">
        <w:rPr>
          <w:rFonts w:ascii="Arial" w:hAnsi="Arial" w:cs="Arial"/>
          <w:sz w:val="20"/>
          <w:szCs w:val="20"/>
        </w:rPr>
        <w:t>Prodá</w:t>
      </w:r>
      <w:r w:rsidRPr="008B5178">
        <w:rPr>
          <w:rFonts w:ascii="Arial" w:hAnsi="Arial" w:cs="Arial"/>
          <w:sz w:val="20"/>
          <w:szCs w:val="20"/>
        </w:rPr>
        <w:t>vajícího.</w:t>
      </w:r>
    </w:p>
    <w:p w14:paraId="55AF5541" w14:textId="77777777" w:rsidR="005E1885" w:rsidRPr="008B5178" w:rsidRDefault="00024300" w:rsidP="001569D3">
      <w:pPr>
        <w:pStyle w:val="Odstavecseseznamem"/>
        <w:numPr>
          <w:ilvl w:val="0"/>
          <w:numId w:val="9"/>
        </w:numPr>
        <w:spacing w:after="120" w:line="240" w:lineRule="auto"/>
        <w:ind w:left="357" w:hanging="357"/>
        <w:contextualSpacing w:val="0"/>
        <w:jc w:val="both"/>
        <w:rPr>
          <w:rFonts w:ascii="Arial" w:hAnsi="Arial" w:cs="Arial"/>
          <w:sz w:val="20"/>
          <w:szCs w:val="20"/>
        </w:rPr>
      </w:pPr>
      <w:r w:rsidRPr="008B5178">
        <w:rPr>
          <w:rFonts w:ascii="Arial" w:hAnsi="Arial" w:cs="Arial"/>
          <w:sz w:val="20"/>
          <w:szCs w:val="20"/>
        </w:rPr>
        <w:t>Prodá</w:t>
      </w:r>
      <w:r w:rsidR="005E1885" w:rsidRPr="008B5178">
        <w:rPr>
          <w:rFonts w:ascii="Arial" w:hAnsi="Arial" w:cs="Arial"/>
          <w:sz w:val="20"/>
          <w:szCs w:val="20"/>
        </w:rPr>
        <w:t xml:space="preserve">vající prohlašuje, že je schopen doložit legální původ dodaného </w:t>
      </w:r>
      <w:r w:rsidRPr="008B5178">
        <w:rPr>
          <w:rFonts w:ascii="Arial" w:hAnsi="Arial" w:cs="Arial"/>
          <w:sz w:val="20"/>
          <w:szCs w:val="20"/>
        </w:rPr>
        <w:t>Zboží</w:t>
      </w:r>
      <w:r w:rsidR="005E1885" w:rsidRPr="008B5178">
        <w:rPr>
          <w:rFonts w:ascii="Arial" w:hAnsi="Arial" w:cs="Arial"/>
          <w:sz w:val="20"/>
          <w:szCs w:val="20"/>
        </w:rPr>
        <w:t xml:space="preserve">. </w:t>
      </w:r>
      <w:r w:rsidRPr="008B5178">
        <w:rPr>
          <w:rFonts w:ascii="Arial" w:hAnsi="Arial" w:cs="Arial"/>
          <w:sz w:val="20"/>
          <w:szCs w:val="20"/>
        </w:rPr>
        <w:t>Prodá</w:t>
      </w:r>
      <w:r w:rsidR="005E1885" w:rsidRPr="008B5178">
        <w:rPr>
          <w:rFonts w:ascii="Arial" w:hAnsi="Arial" w:cs="Arial"/>
          <w:sz w:val="20"/>
          <w:szCs w:val="20"/>
        </w:rPr>
        <w:t xml:space="preserve">vající dále prohlašuje, že je oprávněným partnerem </w:t>
      </w:r>
      <w:r w:rsidR="002C3D43" w:rsidRPr="008B5178">
        <w:rPr>
          <w:rFonts w:ascii="Arial" w:hAnsi="Arial" w:cs="Arial"/>
          <w:sz w:val="20"/>
          <w:szCs w:val="20"/>
        </w:rPr>
        <w:t>výrobce pro prodej a servis Zboží</w:t>
      </w:r>
      <w:r w:rsidR="005E1885" w:rsidRPr="008B5178">
        <w:rPr>
          <w:rFonts w:ascii="Arial" w:hAnsi="Arial" w:cs="Arial"/>
          <w:sz w:val="20"/>
          <w:szCs w:val="20"/>
        </w:rPr>
        <w:t>.</w:t>
      </w:r>
    </w:p>
    <w:p w14:paraId="4266747B" w14:textId="77777777" w:rsidR="005E1885" w:rsidRPr="008B5178" w:rsidRDefault="005E1885" w:rsidP="001569D3">
      <w:pPr>
        <w:pStyle w:val="Odstavecseseznamem"/>
        <w:numPr>
          <w:ilvl w:val="0"/>
          <w:numId w:val="9"/>
        </w:numPr>
        <w:spacing w:after="120" w:line="240" w:lineRule="auto"/>
        <w:ind w:left="357" w:hanging="357"/>
        <w:contextualSpacing w:val="0"/>
        <w:jc w:val="both"/>
        <w:rPr>
          <w:rFonts w:ascii="Arial" w:hAnsi="Arial" w:cs="Arial"/>
          <w:sz w:val="20"/>
          <w:szCs w:val="20"/>
        </w:rPr>
      </w:pPr>
      <w:r w:rsidRPr="008B5178">
        <w:rPr>
          <w:rFonts w:ascii="Arial" w:hAnsi="Arial" w:cs="Arial"/>
          <w:sz w:val="20"/>
          <w:szCs w:val="20"/>
        </w:rPr>
        <w:t xml:space="preserve">Kupující je oprávněn užívat </w:t>
      </w:r>
      <w:r w:rsidR="00024300" w:rsidRPr="008B5178">
        <w:rPr>
          <w:rFonts w:ascii="Arial" w:hAnsi="Arial" w:cs="Arial"/>
          <w:sz w:val="20"/>
          <w:szCs w:val="20"/>
        </w:rPr>
        <w:t>Prodá</w:t>
      </w:r>
      <w:r w:rsidRPr="008B5178">
        <w:rPr>
          <w:rFonts w:ascii="Arial" w:hAnsi="Arial" w:cs="Arial"/>
          <w:sz w:val="20"/>
          <w:szCs w:val="20"/>
        </w:rPr>
        <w:t xml:space="preserve">vajícím předanou dokumentaci a materiály pro účely vyplývající z této Smlouvy. </w:t>
      </w:r>
      <w:r w:rsidR="00024300" w:rsidRPr="008B5178">
        <w:rPr>
          <w:rFonts w:ascii="Arial" w:hAnsi="Arial" w:cs="Arial"/>
          <w:sz w:val="20"/>
          <w:szCs w:val="20"/>
        </w:rPr>
        <w:t>Prodá</w:t>
      </w:r>
      <w:r w:rsidRPr="008B5178">
        <w:rPr>
          <w:rFonts w:ascii="Arial" w:hAnsi="Arial" w:cs="Arial"/>
          <w:sz w:val="20"/>
          <w:szCs w:val="20"/>
        </w:rPr>
        <w:t xml:space="preserve">vající souhlasí s tím, že ve stejném rozsahu, v jakém je oprávněn tuto dokumentaci a materiály užívat Kupující, jsou tuto dokumentaci a materiály oprávněni užívat i třetí osoby, jež jsou ve smluvním vztahu s Kupujícím. </w:t>
      </w:r>
    </w:p>
    <w:p w14:paraId="6F8F72AA" w14:textId="77777777" w:rsidR="005E1885" w:rsidRPr="008B5178" w:rsidRDefault="005E1885" w:rsidP="001569D3">
      <w:pPr>
        <w:pStyle w:val="Odstavecseseznamem"/>
        <w:numPr>
          <w:ilvl w:val="0"/>
          <w:numId w:val="9"/>
        </w:numPr>
        <w:spacing w:after="120" w:line="240" w:lineRule="auto"/>
        <w:contextualSpacing w:val="0"/>
        <w:jc w:val="both"/>
        <w:rPr>
          <w:rFonts w:ascii="Arial" w:hAnsi="Arial" w:cs="Arial"/>
          <w:sz w:val="20"/>
          <w:szCs w:val="20"/>
        </w:rPr>
      </w:pPr>
      <w:r w:rsidRPr="008B5178">
        <w:rPr>
          <w:rFonts w:ascii="Arial" w:hAnsi="Arial" w:cs="Arial"/>
          <w:sz w:val="20"/>
          <w:szCs w:val="20"/>
        </w:rPr>
        <w:t xml:space="preserve">Vztahuje-li se důvod neplatnosti na některé ustanovení Smlouvy, je neplatným pouze toto ustanovení, pokud z jeho povahy, obsahu anebo z okolností, za nichž bylo sjednáno, nevyplývá, že jej nelze oddělit od ostatního obsahu Smlouvy. </w:t>
      </w:r>
    </w:p>
    <w:p w14:paraId="6D2ED7BF" w14:textId="77777777" w:rsidR="005E1885" w:rsidRPr="008B5178" w:rsidRDefault="005E1885" w:rsidP="001569D3">
      <w:pPr>
        <w:pStyle w:val="Odstavecseseznamem"/>
        <w:numPr>
          <w:ilvl w:val="0"/>
          <w:numId w:val="9"/>
        </w:numPr>
        <w:spacing w:after="120" w:line="240" w:lineRule="auto"/>
        <w:ind w:left="357" w:hanging="357"/>
        <w:contextualSpacing w:val="0"/>
        <w:jc w:val="both"/>
        <w:rPr>
          <w:rFonts w:ascii="Arial" w:hAnsi="Arial" w:cs="Arial"/>
          <w:sz w:val="20"/>
          <w:szCs w:val="20"/>
        </w:rPr>
      </w:pPr>
      <w:r w:rsidRPr="008B5178">
        <w:rPr>
          <w:rFonts w:ascii="Arial" w:hAnsi="Arial" w:cs="Arial"/>
          <w:sz w:val="20"/>
          <w:szCs w:val="20"/>
        </w:rPr>
        <w:t xml:space="preserve">Ostatní obchodně právní vztahy při provádění dodávky neupravené touto </w:t>
      </w:r>
      <w:r w:rsidR="00950F48" w:rsidRPr="008B5178">
        <w:rPr>
          <w:rFonts w:ascii="Arial" w:hAnsi="Arial" w:cs="Arial"/>
          <w:sz w:val="20"/>
          <w:szCs w:val="20"/>
        </w:rPr>
        <w:t>Sml</w:t>
      </w:r>
      <w:r w:rsidRPr="008B5178">
        <w:rPr>
          <w:rFonts w:ascii="Arial" w:hAnsi="Arial" w:cs="Arial"/>
          <w:sz w:val="20"/>
          <w:szCs w:val="20"/>
        </w:rPr>
        <w:t xml:space="preserve">ouvou se řídí občanským zákoníkem a dále se řídí příslušnými ustanoveními dalších právních předpisů souvisejících s realizací dodávky. </w:t>
      </w:r>
    </w:p>
    <w:p w14:paraId="39179B1F" w14:textId="77777777" w:rsidR="005E1885" w:rsidRPr="008B5178" w:rsidRDefault="005E1885" w:rsidP="001569D3">
      <w:pPr>
        <w:pStyle w:val="Odstavecseseznamem"/>
        <w:numPr>
          <w:ilvl w:val="0"/>
          <w:numId w:val="9"/>
        </w:numPr>
        <w:spacing w:after="120" w:line="240" w:lineRule="auto"/>
        <w:ind w:left="357" w:hanging="357"/>
        <w:contextualSpacing w:val="0"/>
        <w:jc w:val="both"/>
        <w:rPr>
          <w:rFonts w:ascii="Arial" w:hAnsi="Arial" w:cs="Arial"/>
          <w:sz w:val="20"/>
          <w:szCs w:val="20"/>
        </w:rPr>
      </w:pPr>
      <w:r w:rsidRPr="008B5178">
        <w:rPr>
          <w:rFonts w:ascii="Arial" w:hAnsi="Arial" w:cs="Arial"/>
          <w:sz w:val="20"/>
          <w:szCs w:val="20"/>
        </w:rPr>
        <w:t xml:space="preserve">Smluvní strany budou vždy usilovat o smírné urovnání případných sporů vzniklých ze Smlouvy. Případné spory vzniklé z této Smlouvy budou řešeny podle platné právní úpravy věcně a místně příslušnými orgány České republiky (soudními orgány). </w:t>
      </w:r>
    </w:p>
    <w:p w14:paraId="59A6BAEB" w14:textId="77777777" w:rsidR="00E73DDD" w:rsidRPr="008B5178" w:rsidRDefault="00E73DDD" w:rsidP="001569D3">
      <w:pPr>
        <w:pStyle w:val="Odstavecseseznamem"/>
        <w:numPr>
          <w:ilvl w:val="0"/>
          <w:numId w:val="9"/>
        </w:numPr>
        <w:spacing w:after="120" w:line="240" w:lineRule="auto"/>
        <w:contextualSpacing w:val="0"/>
        <w:jc w:val="both"/>
        <w:rPr>
          <w:rFonts w:ascii="Arial" w:hAnsi="Arial" w:cs="Arial"/>
          <w:sz w:val="20"/>
          <w:szCs w:val="20"/>
        </w:rPr>
      </w:pPr>
      <w:r w:rsidRPr="008B5178">
        <w:rPr>
          <w:rFonts w:ascii="Arial" w:hAnsi="Arial" w:cs="Arial"/>
          <w:sz w:val="20"/>
          <w:szCs w:val="20"/>
        </w:rPr>
        <w:t xml:space="preserve">Prodávající </w:t>
      </w:r>
      <w:r w:rsidR="00AA24EE" w:rsidRPr="008B5178">
        <w:rPr>
          <w:rFonts w:ascii="Arial" w:hAnsi="Arial" w:cs="Arial"/>
          <w:sz w:val="20"/>
          <w:szCs w:val="20"/>
        </w:rPr>
        <w:t xml:space="preserve">(a rovněž jeho případní poddodavatelé) </w:t>
      </w:r>
      <w:r w:rsidRPr="008B5178">
        <w:rPr>
          <w:rFonts w:ascii="Arial" w:hAnsi="Arial" w:cs="Arial"/>
          <w:sz w:val="20"/>
          <w:szCs w:val="20"/>
        </w:rPr>
        <w:t xml:space="preserve">je povinen spolupůsobit při výkonu finanční kontroly podle zákona č. 320/2001 Sb., o finanční kontrole, v platném znění. Prodávající na vyzvání a ve spolupráci s Kupujícím (zadavatelem) poskytne kontrolnímu orgánu jakékoliv dokumenty vztahující se k realizaci veřejné zakázky a předmětu Smlouvy, podá potřebné informace a umožní vstup do svého sídla nebo jakýchkoli dalších prostor a pozemků souvisejících s realizací veřejné zakázky. Prodávající poskytne na výzvu kontrolnímu orgánu své daňové účetnictví nebo daňovou evidenci k nahlédnutí v rozsahu, který </w:t>
      </w:r>
      <w:r w:rsidRPr="008B5178">
        <w:rPr>
          <w:rFonts w:ascii="Arial" w:hAnsi="Arial" w:cs="Arial"/>
          <w:sz w:val="20"/>
          <w:szCs w:val="20"/>
        </w:rPr>
        <w:lastRenderedPageBreak/>
        <w:t xml:space="preserve">souvisí s veřejnou zakázkou či s plněním Smlouvy. Prodávající je dále povinen provést v požadovaném termínu, rozsahu a kvalitě opatření k odstranění kontrolních zjištění, o čemž bezodkladně informuje kontrolní orgán a Kupujícího. Kontrolními orgány se rozumí osoby pověřené ke kontrole Evropskou komisí, Evropským účetním dvorem, Nejvyšším kontrolním úřadem, Ministerstvem financí ČR, jakož i dalšími orgány oprávněnými k výkonu kontroly. </w:t>
      </w:r>
      <w:r w:rsidRPr="008B5178">
        <w:rPr>
          <w:rFonts w:ascii="Arial" w:hAnsi="Arial" w:cs="Arial"/>
          <w:sz w:val="20"/>
          <w:szCs w:val="20"/>
          <w:lang w:eastAsia="cs-CZ"/>
        </w:rPr>
        <w:t>Prodávající poskytne potřebnou součinnost v případě kontroly VZ a projektu ze strany Integrovaného regionálního operačního programu (IROP).</w:t>
      </w:r>
    </w:p>
    <w:p w14:paraId="6C5DAE39" w14:textId="77777777" w:rsidR="00AA24EE" w:rsidRPr="008B5178" w:rsidRDefault="00024300" w:rsidP="00AA24EE">
      <w:pPr>
        <w:pStyle w:val="Nadpis11doobsahu"/>
        <w:numPr>
          <w:ilvl w:val="0"/>
          <w:numId w:val="9"/>
        </w:numPr>
        <w:spacing w:before="0"/>
        <w:rPr>
          <w:rFonts w:ascii="Arial" w:hAnsi="Arial" w:cs="Arial"/>
          <w:b w:val="0"/>
          <w:bCs w:val="0"/>
          <w:sz w:val="20"/>
          <w:szCs w:val="20"/>
        </w:rPr>
      </w:pPr>
      <w:r w:rsidRPr="008B5178">
        <w:rPr>
          <w:rFonts w:ascii="Arial" w:hAnsi="Arial" w:cs="Arial"/>
          <w:b w:val="0"/>
          <w:bCs w:val="0"/>
          <w:sz w:val="20"/>
          <w:szCs w:val="20"/>
        </w:rPr>
        <w:t>Prodá</w:t>
      </w:r>
      <w:r w:rsidR="005E1885" w:rsidRPr="008B5178">
        <w:rPr>
          <w:rFonts w:ascii="Arial" w:hAnsi="Arial" w:cs="Arial"/>
          <w:b w:val="0"/>
          <w:bCs w:val="0"/>
          <w:sz w:val="20"/>
          <w:szCs w:val="20"/>
        </w:rPr>
        <w:t xml:space="preserve">vající nemůže bez </w:t>
      </w:r>
      <w:r w:rsidR="00212677" w:rsidRPr="008B5178">
        <w:rPr>
          <w:rFonts w:ascii="Arial" w:hAnsi="Arial" w:cs="Arial"/>
          <w:b w:val="0"/>
          <w:bCs w:val="0"/>
          <w:sz w:val="20"/>
          <w:szCs w:val="20"/>
        </w:rPr>
        <w:t xml:space="preserve">písemného </w:t>
      </w:r>
      <w:r w:rsidR="005E1885" w:rsidRPr="008B5178">
        <w:rPr>
          <w:rFonts w:ascii="Arial" w:hAnsi="Arial" w:cs="Arial"/>
          <w:b w:val="0"/>
          <w:bCs w:val="0"/>
          <w:sz w:val="20"/>
          <w:szCs w:val="20"/>
        </w:rPr>
        <w:t xml:space="preserve">souhlasu Kupujícího postoupit svá práva a povinnosti plynoucí ze </w:t>
      </w:r>
      <w:r w:rsidR="00950F48" w:rsidRPr="008B5178">
        <w:rPr>
          <w:rFonts w:ascii="Arial" w:hAnsi="Arial" w:cs="Arial"/>
          <w:b w:val="0"/>
          <w:bCs w:val="0"/>
          <w:sz w:val="20"/>
          <w:szCs w:val="20"/>
        </w:rPr>
        <w:t>Sml</w:t>
      </w:r>
      <w:r w:rsidR="005E1885" w:rsidRPr="008B5178">
        <w:rPr>
          <w:rFonts w:ascii="Arial" w:hAnsi="Arial" w:cs="Arial"/>
          <w:b w:val="0"/>
          <w:bCs w:val="0"/>
          <w:sz w:val="20"/>
          <w:szCs w:val="20"/>
        </w:rPr>
        <w:t>ouvy třetí osobě</w:t>
      </w:r>
      <w:r w:rsidR="00212677" w:rsidRPr="008B5178">
        <w:rPr>
          <w:rFonts w:ascii="Arial" w:hAnsi="Arial" w:cs="Arial"/>
          <w:b w:val="0"/>
          <w:bCs w:val="0"/>
          <w:sz w:val="20"/>
          <w:szCs w:val="20"/>
        </w:rPr>
        <w:t>. Tímto ustanovením však</w:t>
      </w:r>
      <w:r w:rsidR="005E1885" w:rsidRPr="008B5178">
        <w:rPr>
          <w:rFonts w:ascii="Arial" w:hAnsi="Arial" w:cs="Arial"/>
          <w:b w:val="0"/>
          <w:bCs w:val="0"/>
          <w:sz w:val="20"/>
          <w:szCs w:val="20"/>
        </w:rPr>
        <w:t xml:space="preserve"> nejsou dotčena ustanovení zadávacích podmínek </w:t>
      </w:r>
      <w:r w:rsidR="003079D9" w:rsidRPr="008B5178">
        <w:rPr>
          <w:rFonts w:ascii="Arial" w:hAnsi="Arial" w:cs="Arial"/>
          <w:b w:val="0"/>
          <w:bCs w:val="0"/>
          <w:sz w:val="20"/>
          <w:szCs w:val="20"/>
        </w:rPr>
        <w:t xml:space="preserve">předmětné </w:t>
      </w:r>
      <w:r w:rsidR="005E1885" w:rsidRPr="008B5178">
        <w:rPr>
          <w:rFonts w:ascii="Arial" w:hAnsi="Arial" w:cs="Arial"/>
          <w:b w:val="0"/>
          <w:bCs w:val="0"/>
          <w:sz w:val="20"/>
          <w:szCs w:val="20"/>
        </w:rPr>
        <w:t>ve</w:t>
      </w:r>
      <w:r w:rsidR="00212677" w:rsidRPr="008B5178">
        <w:rPr>
          <w:rFonts w:ascii="Arial" w:hAnsi="Arial" w:cs="Arial"/>
          <w:b w:val="0"/>
          <w:bCs w:val="0"/>
          <w:sz w:val="20"/>
          <w:szCs w:val="20"/>
        </w:rPr>
        <w:t xml:space="preserve">řejné zakázky o </w:t>
      </w:r>
      <w:r w:rsidR="00E73DDD" w:rsidRPr="008B5178">
        <w:rPr>
          <w:rFonts w:ascii="Arial" w:hAnsi="Arial" w:cs="Arial"/>
          <w:b w:val="0"/>
          <w:bCs w:val="0"/>
          <w:sz w:val="20"/>
          <w:szCs w:val="20"/>
        </w:rPr>
        <w:t>pod</w:t>
      </w:r>
      <w:r w:rsidR="00212677" w:rsidRPr="008B5178">
        <w:rPr>
          <w:rFonts w:ascii="Arial" w:hAnsi="Arial" w:cs="Arial"/>
          <w:b w:val="0"/>
          <w:bCs w:val="0"/>
          <w:sz w:val="20"/>
          <w:szCs w:val="20"/>
        </w:rPr>
        <w:t>dodavatelích, přičemž Prodávající</w:t>
      </w:r>
      <w:r w:rsidR="00212677" w:rsidRPr="008B5178">
        <w:rPr>
          <w:rFonts w:ascii="Arial" w:hAnsi="Arial" w:cs="Arial"/>
          <w:b w:val="0"/>
          <w:sz w:val="20"/>
          <w:szCs w:val="20"/>
        </w:rPr>
        <w:t xml:space="preserve"> je oprávněn využívat k </w:t>
      </w:r>
      <w:r w:rsidR="00E73DDD" w:rsidRPr="008B5178">
        <w:rPr>
          <w:rFonts w:ascii="Arial" w:hAnsi="Arial" w:cs="Arial"/>
          <w:b w:val="0"/>
          <w:sz w:val="20"/>
          <w:szCs w:val="20"/>
        </w:rPr>
        <w:t>zajištění plnění Smlouvy pouze pod</w:t>
      </w:r>
      <w:r w:rsidR="00212677" w:rsidRPr="008B5178">
        <w:rPr>
          <w:rFonts w:ascii="Arial" w:hAnsi="Arial" w:cs="Arial"/>
          <w:b w:val="0"/>
          <w:sz w:val="20"/>
          <w:szCs w:val="20"/>
        </w:rPr>
        <w:t xml:space="preserve">dodavatele uvedené v nabídce podané na předmětnou veřejnou zakázku. Změnu </w:t>
      </w:r>
      <w:r w:rsidR="00E73DDD" w:rsidRPr="008B5178">
        <w:rPr>
          <w:rFonts w:ascii="Arial" w:hAnsi="Arial" w:cs="Arial"/>
          <w:b w:val="0"/>
          <w:sz w:val="20"/>
          <w:szCs w:val="20"/>
        </w:rPr>
        <w:t>pod</w:t>
      </w:r>
      <w:r w:rsidR="00212677" w:rsidRPr="008B5178">
        <w:rPr>
          <w:rFonts w:ascii="Arial" w:hAnsi="Arial" w:cs="Arial"/>
          <w:b w:val="0"/>
          <w:sz w:val="20"/>
          <w:szCs w:val="20"/>
        </w:rPr>
        <w:t>dodavatelů oproti podané nabídce je Prodávající oprávněn provést pouze s předchozím písemným souhlasem Kupujícího.</w:t>
      </w:r>
    </w:p>
    <w:p w14:paraId="60F1AD47" w14:textId="77777777" w:rsidR="00AA24EE" w:rsidRPr="00223620" w:rsidRDefault="00AA24EE" w:rsidP="00223620">
      <w:pPr>
        <w:pStyle w:val="Nadpis11doobsahu"/>
        <w:numPr>
          <w:ilvl w:val="0"/>
          <w:numId w:val="9"/>
        </w:numPr>
        <w:spacing w:before="0" w:after="0"/>
        <w:rPr>
          <w:rFonts w:ascii="Arial" w:hAnsi="Arial" w:cs="Arial"/>
          <w:b w:val="0"/>
          <w:bCs w:val="0"/>
          <w:sz w:val="20"/>
          <w:szCs w:val="20"/>
        </w:rPr>
      </w:pPr>
      <w:r w:rsidRPr="008B5178">
        <w:rPr>
          <w:rFonts w:ascii="Arial" w:hAnsi="Arial" w:cs="Arial"/>
          <w:sz w:val="20"/>
          <w:szCs w:val="20"/>
        </w:rPr>
        <w:t>Prodávající je povinen zasílat kupujícímu za každ</w:t>
      </w:r>
      <w:r w:rsidR="00FC1BA1" w:rsidRPr="008B5178">
        <w:rPr>
          <w:rFonts w:ascii="Arial" w:hAnsi="Arial" w:cs="Arial"/>
          <w:sz w:val="20"/>
          <w:szCs w:val="20"/>
        </w:rPr>
        <w:t>ý</w:t>
      </w:r>
      <w:r w:rsidRPr="008B5178">
        <w:rPr>
          <w:rFonts w:ascii="Arial" w:hAnsi="Arial" w:cs="Arial"/>
          <w:sz w:val="20"/>
          <w:szCs w:val="20"/>
        </w:rPr>
        <w:t xml:space="preserve"> kalendářní </w:t>
      </w:r>
      <w:r w:rsidR="00FC1BA1" w:rsidRPr="008B5178">
        <w:rPr>
          <w:rFonts w:ascii="Arial" w:hAnsi="Arial" w:cs="Arial"/>
          <w:sz w:val="20"/>
          <w:szCs w:val="20"/>
        </w:rPr>
        <w:t>rok</w:t>
      </w:r>
      <w:r w:rsidRPr="008B5178">
        <w:rPr>
          <w:rFonts w:ascii="Arial" w:hAnsi="Arial" w:cs="Arial"/>
          <w:sz w:val="20"/>
          <w:szCs w:val="20"/>
        </w:rPr>
        <w:t xml:space="preserve"> platnosti této smlouvy písemně celkový přehled dodávek zboží dle této smlouvy poskytnutý kupujícímu (toto platí i pro probíhající </w:t>
      </w:r>
      <w:r w:rsidR="00FC1BA1" w:rsidRPr="008B5178">
        <w:rPr>
          <w:rFonts w:ascii="Arial" w:hAnsi="Arial" w:cs="Arial"/>
          <w:sz w:val="20"/>
          <w:szCs w:val="20"/>
        </w:rPr>
        <w:t>rok</w:t>
      </w:r>
      <w:r w:rsidRPr="008B5178">
        <w:rPr>
          <w:rFonts w:ascii="Arial" w:hAnsi="Arial" w:cs="Arial"/>
          <w:sz w:val="20"/>
          <w:szCs w:val="20"/>
        </w:rPr>
        <w:t xml:space="preserve">, ve kterém smlouva nabyla účinnosti). Tento přehled musí být doručen </w:t>
      </w:r>
      <w:r w:rsidRPr="00223620">
        <w:rPr>
          <w:rFonts w:ascii="Arial" w:hAnsi="Arial" w:cs="Arial"/>
          <w:sz w:val="20"/>
          <w:szCs w:val="20"/>
        </w:rPr>
        <w:t xml:space="preserve">elektronicky na adresu </w:t>
      </w:r>
      <w:hyperlink r:id="rId10" w:history="1">
        <w:r w:rsidRPr="00223620">
          <w:rPr>
            <w:rStyle w:val="Hypertextovodkaz"/>
            <w:rFonts w:ascii="Arial" w:hAnsi="Arial" w:cs="Arial"/>
            <w:sz w:val="20"/>
            <w:szCs w:val="20"/>
          </w:rPr>
          <w:t>info@nemkt.cz</w:t>
        </w:r>
      </w:hyperlink>
      <w:r w:rsidRPr="00223620">
        <w:rPr>
          <w:rFonts w:ascii="Arial" w:hAnsi="Arial" w:cs="Arial"/>
          <w:sz w:val="20"/>
          <w:szCs w:val="20"/>
        </w:rPr>
        <w:t xml:space="preserve"> a v kopii na adresu </w:t>
      </w:r>
      <w:hyperlink r:id="rId11" w:history="1">
        <w:r w:rsidRPr="00223620">
          <w:rPr>
            <w:rStyle w:val="Hypertextovodkaz"/>
            <w:rFonts w:ascii="Arial" w:hAnsi="Arial" w:cs="Arial"/>
            <w:sz w:val="20"/>
            <w:szCs w:val="20"/>
          </w:rPr>
          <w:t>capek@nemkt.cz</w:t>
        </w:r>
      </w:hyperlink>
      <w:r w:rsidRPr="00223620">
        <w:rPr>
          <w:rFonts w:ascii="Arial" w:hAnsi="Arial" w:cs="Arial"/>
          <w:sz w:val="20"/>
          <w:szCs w:val="20"/>
        </w:rPr>
        <w:t xml:space="preserve"> do </w:t>
      </w:r>
      <w:r w:rsidR="00FC1BA1" w:rsidRPr="00223620">
        <w:rPr>
          <w:rFonts w:ascii="Arial" w:hAnsi="Arial" w:cs="Arial"/>
          <w:sz w:val="20"/>
          <w:szCs w:val="20"/>
        </w:rPr>
        <w:t>31</w:t>
      </w:r>
      <w:r w:rsidRPr="00223620">
        <w:rPr>
          <w:rFonts w:ascii="Arial" w:hAnsi="Arial" w:cs="Arial"/>
          <w:sz w:val="20"/>
          <w:szCs w:val="20"/>
        </w:rPr>
        <w:t>.</w:t>
      </w:r>
      <w:r w:rsidR="00FC1BA1" w:rsidRPr="00223620">
        <w:rPr>
          <w:rFonts w:ascii="Arial" w:hAnsi="Arial" w:cs="Arial"/>
          <w:sz w:val="20"/>
          <w:szCs w:val="20"/>
        </w:rPr>
        <w:t xml:space="preserve"> ledna</w:t>
      </w:r>
      <w:r w:rsidRPr="00223620">
        <w:rPr>
          <w:rFonts w:ascii="Arial" w:hAnsi="Arial" w:cs="Arial"/>
          <w:sz w:val="20"/>
          <w:szCs w:val="20"/>
        </w:rPr>
        <w:t xml:space="preserve"> následujícího </w:t>
      </w:r>
      <w:r w:rsidR="00FC1BA1" w:rsidRPr="00223620">
        <w:rPr>
          <w:rFonts w:ascii="Arial" w:hAnsi="Arial" w:cs="Arial"/>
          <w:sz w:val="20"/>
          <w:szCs w:val="20"/>
        </w:rPr>
        <w:t>roku, za který je přehled zasílán</w:t>
      </w:r>
      <w:r w:rsidRPr="00223620">
        <w:rPr>
          <w:rFonts w:ascii="Arial" w:hAnsi="Arial" w:cs="Arial"/>
          <w:sz w:val="20"/>
          <w:szCs w:val="20"/>
        </w:rPr>
        <w:t xml:space="preserve">. V přehledu objednaného zboží musí být uvedeno min. toto: </w:t>
      </w:r>
    </w:p>
    <w:p w14:paraId="32915E47" w14:textId="77777777" w:rsidR="00AA24EE" w:rsidRPr="00223620" w:rsidRDefault="00AA24EE" w:rsidP="00223620">
      <w:pPr>
        <w:pStyle w:val="Nadpis3"/>
        <w:keepNext w:val="0"/>
        <w:numPr>
          <w:ilvl w:val="2"/>
          <w:numId w:val="34"/>
        </w:numPr>
        <w:spacing w:before="0" w:after="0"/>
        <w:ind w:hanging="294"/>
        <w:jc w:val="both"/>
        <w:rPr>
          <w:sz w:val="20"/>
          <w:szCs w:val="20"/>
        </w:rPr>
      </w:pPr>
      <w:r w:rsidRPr="00223620">
        <w:rPr>
          <w:sz w:val="20"/>
          <w:szCs w:val="20"/>
        </w:rPr>
        <w:t>identifikace objednaného zboží,</w:t>
      </w:r>
    </w:p>
    <w:p w14:paraId="0DDA8956" w14:textId="77777777" w:rsidR="00AA24EE" w:rsidRPr="00223620" w:rsidRDefault="00AA24EE" w:rsidP="00223620">
      <w:pPr>
        <w:pStyle w:val="Nadpis3"/>
        <w:keepNext w:val="0"/>
        <w:numPr>
          <w:ilvl w:val="2"/>
          <w:numId w:val="34"/>
        </w:numPr>
        <w:spacing w:before="0" w:after="0"/>
        <w:ind w:hanging="294"/>
        <w:jc w:val="both"/>
        <w:rPr>
          <w:sz w:val="20"/>
          <w:szCs w:val="20"/>
        </w:rPr>
      </w:pPr>
      <w:r w:rsidRPr="00223620">
        <w:rPr>
          <w:sz w:val="20"/>
          <w:szCs w:val="20"/>
        </w:rPr>
        <w:t>množství objednaného zboží,</w:t>
      </w:r>
    </w:p>
    <w:p w14:paraId="13D35CEB" w14:textId="77777777" w:rsidR="00AA24EE" w:rsidRPr="00223620" w:rsidRDefault="00AA24EE" w:rsidP="00223620">
      <w:pPr>
        <w:pStyle w:val="Nadpis3"/>
        <w:keepNext w:val="0"/>
        <w:numPr>
          <w:ilvl w:val="2"/>
          <w:numId w:val="34"/>
        </w:numPr>
        <w:spacing w:before="0" w:after="0"/>
        <w:ind w:hanging="294"/>
        <w:jc w:val="both"/>
        <w:rPr>
          <w:sz w:val="20"/>
          <w:szCs w:val="20"/>
        </w:rPr>
      </w:pPr>
      <w:r w:rsidRPr="00223620">
        <w:rPr>
          <w:sz w:val="20"/>
          <w:szCs w:val="20"/>
        </w:rPr>
        <w:t>cena objednaného zboží,</w:t>
      </w:r>
    </w:p>
    <w:p w14:paraId="2EA07173" w14:textId="77777777" w:rsidR="00AA24EE" w:rsidRPr="00223620" w:rsidRDefault="00AA24EE" w:rsidP="00223620">
      <w:pPr>
        <w:pStyle w:val="Nadpis3"/>
        <w:keepNext w:val="0"/>
        <w:numPr>
          <w:ilvl w:val="2"/>
          <w:numId w:val="34"/>
        </w:numPr>
        <w:spacing w:before="0" w:after="0"/>
        <w:ind w:hanging="294"/>
        <w:jc w:val="both"/>
        <w:rPr>
          <w:sz w:val="20"/>
          <w:szCs w:val="20"/>
        </w:rPr>
      </w:pPr>
      <w:r w:rsidRPr="00223620">
        <w:rPr>
          <w:sz w:val="20"/>
          <w:szCs w:val="20"/>
        </w:rPr>
        <w:t>datum objednávky.</w:t>
      </w:r>
    </w:p>
    <w:p w14:paraId="5C2D0697" w14:textId="77777777" w:rsidR="00AA24EE" w:rsidRPr="00223620" w:rsidRDefault="00AA24EE" w:rsidP="00223620">
      <w:pPr>
        <w:pStyle w:val="Nadpis2"/>
        <w:numPr>
          <w:ilvl w:val="0"/>
          <w:numId w:val="0"/>
        </w:numPr>
        <w:spacing w:before="0" w:after="120"/>
        <w:ind w:left="935" w:hanging="578"/>
        <w:rPr>
          <w:sz w:val="20"/>
          <w:szCs w:val="20"/>
        </w:rPr>
      </w:pPr>
      <w:r w:rsidRPr="00223620">
        <w:rPr>
          <w:sz w:val="20"/>
          <w:szCs w:val="20"/>
        </w:rPr>
        <w:t>Přehled musí být předložen ve formátu MS Excel nebo s ním kompatibilním.</w:t>
      </w:r>
    </w:p>
    <w:p w14:paraId="4662C970" w14:textId="77777777" w:rsidR="005E1885" w:rsidRPr="008B5178" w:rsidRDefault="005E1885" w:rsidP="001569D3">
      <w:pPr>
        <w:pStyle w:val="Default"/>
        <w:numPr>
          <w:ilvl w:val="0"/>
          <w:numId w:val="9"/>
        </w:numPr>
        <w:spacing w:after="120"/>
        <w:jc w:val="both"/>
        <w:rPr>
          <w:sz w:val="20"/>
          <w:szCs w:val="20"/>
        </w:rPr>
      </w:pPr>
      <w:r w:rsidRPr="008B5178">
        <w:rPr>
          <w:sz w:val="20"/>
          <w:szCs w:val="20"/>
        </w:rPr>
        <w:t xml:space="preserve">Smlouva je vyhotovena ve třech stejnopisech s platností originálu, přičemž Kupující obdrží dvě a </w:t>
      </w:r>
      <w:r w:rsidR="00024300" w:rsidRPr="008B5178">
        <w:rPr>
          <w:sz w:val="20"/>
          <w:szCs w:val="20"/>
        </w:rPr>
        <w:t>Prodá</w:t>
      </w:r>
      <w:r w:rsidRPr="008B5178">
        <w:rPr>
          <w:sz w:val="20"/>
          <w:szCs w:val="20"/>
        </w:rPr>
        <w:t xml:space="preserve">vající jedno vyhotovení. </w:t>
      </w:r>
    </w:p>
    <w:p w14:paraId="56D6ADD2" w14:textId="77777777" w:rsidR="005E1885" w:rsidRPr="008B5178" w:rsidRDefault="00D074B8" w:rsidP="001569D3">
      <w:pPr>
        <w:pStyle w:val="Default"/>
        <w:numPr>
          <w:ilvl w:val="0"/>
          <w:numId w:val="9"/>
        </w:numPr>
        <w:spacing w:after="120"/>
        <w:jc w:val="both"/>
        <w:rPr>
          <w:sz w:val="20"/>
          <w:szCs w:val="20"/>
        </w:rPr>
      </w:pPr>
      <w:r w:rsidRPr="008B5178">
        <w:rPr>
          <w:sz w:val="20"/>
          <w:szCs w:val="20"/>
        </w:rPr>
        <w:t>Tato smlouva nabývá platnosti dnem jejího podpisu oběma smluvními stranami a účinnosti dnem uveřejnění v registru smluv veden</w:t>
      </w:r>
      <w:r w:rsidRPr="008B5178">
        <w:rPr>
          <w:color w:val="1F497D"/>
          <w:sz w:val="20"/>
          <w:szCs w:val="20"/>
        </w:rPr>
        <w:t>é</w:t>
      </w:r>
      <w:r w:rsidRPr="008B5178">
        <w:rPr>
          <w:sz w:val="20"/>
          <w:szCs w:val="20"/>
        </w:rPr>
        <w:t>m Ministerstvem vnitra ČR</w:t>
      </w:r>
      <w:r w:rsidR="005E1885" w:rsidRPr="008B5178">
        <w:rPr>
          <w:sz w:val="20"/>
          <w:szCs w:val="20"/>
        </w:rPr>
        <w:t>.</w:t>
      </w:r>
    </w:p>
    <w:p w14:paraId="04D72CDB" w14:textId="77777777" w:rsidR="005E1885" w:rsidRPr="008B5178" w:rsidRDefault="00A70C78" w:rsidP="001569D3">
      <w:pPr>
        <w:pStyle w:val="Default"/>
        <w:numPr>
          <w:ilvl w:val="0"/>
          <w:numId w:val="9"/>
        </w:numPr>
        <w:spacing w:after="120"/>
        <w:jc w:val="both"/>
        <w:rPr>
          <w:sz w:val="20"/>
          <w:szCs w:val="20"/>
        </w:rPr>
      </w:pPr>
      <w:r w:rsidRPr="008B5178">
        <w:rPr>
          <w:sz w:val="20"/>
          <w:szCs w:val="20"/>
        </w:rPr>
        <w:t>Smluvní strany souhlasí s tím, aby tato uzavřená smlouva vč. jejích změn a dodatků byla uveřejněna v registru smluv v souladu se zákonem č. 340/2015 Sb., o registru smluv, a případně na profilu zadavatele v souladu se zákonem č. 134/2016 Sb., o zadávání veřejných zakázek</w:t>
      </w:r>
      <w:r w:rsidR="005E1885" w:rsidRPr="008B5178">
        <w:rPr>
          <w:sz w:val="20"/>
          <w:szCs w:val="20"/>
        </w:rPr>
        <w:t>.</w:t>
      </w:r>
      <w:r w:rsidR="00486323" w:rsidRPr="008B5178">
        <w:rPr>
          <w:sz w:val="20"/>
          <w:szCs w:val="20"/>
        </w:rPr>
        <w:t xml:space="preserve"> Uveřejnění se zavazuje provést Kupující.</w:t>
      </w:r>
    </w:p>
    <w:p w14:paraId="4DE07FAF" w14:textId="77777777" w:rsidR="00B9540F" w:rsidRPr="008B5178" w:rsidRDefault="00B9540F" w:rsidP="00B9540F">
      <w:pPr>
        <w:pStyle w:val="Default"/>
        <w:numPr>
          <w:ilvl w:val="0"/>
          <w:numId w:val="9"/>
        </w:numPr>
        <w:spacing w:after="120"/>
        <w:jc w:val="both"/>
        <w:rPr>
          <w:sz w:val="20"/>
          <w:szCs w:val="20"/>
        </w:rPr>
      </w:pPr>
      <w:r w:rsidRPr="008B5178">
        <w:rPr>
          <w:sz w:val="20"/>
          <w:szCs w:val="20"/>
        </w:rPr>
        <w:t xml:space="preserve">Smluvní strany prohlašují, že se řádně seznámily s textem Smlouvy, která je výrazem jejich pravé a svobodné vůle, učiněným nikoli v tísni za nápadně nevýhodných podmínek a na důkaz toho připojují své podpisy. </w:t>
      </w:r>
    </w:p>
    <w:p w14:paraId="388F4A45" w14:textId="77777777" w:rsidR="00B9540F" w:rsidRPr="008B5178" w:rsidRDefault="00B9540F" w:rsidP="00B9540F">
      <w:pPr>
        <w:pStyle w:val="Odstavecseseznamem"/>
        <w:numPr>
          <w:ilvl w:val="0"/>
          <w:numId w:val="9"/>
        </w:numPr>
        <w:spacing w:after="120" w:line="240" w:lineRule="auto"/>
        <w:contextualSpacing w:val="0"/>
        <w:jc w:val="both"/>
        <w:rPr>
          <w:rFonts w:ascii="Arial" w:hAnsi="Arial" w:cs="Arial"/>
          <w:sz w:val="20"/>
          <w:szCs w:val="20"/>
        </w:rPr>
      </w:pPr>
      <w:r w:rsidRPr="008B5178">
        <w:rPr>
          <w:rFonts w:ascii="Arial" w:hAnsi="Arial" w:cs="Arial"/>
          <w:sz w:val="20"/>
          <w:szCs w:val="20"/>
        </w:rPr>
        <w:t>Obě Smluvní strany souhlasí se všemi ujednáními, která jsou obsažena v této Smlouvě. Veškeré dodatky a změny Smlouvy mohou být provedeny pouze po dohodě obou stran, a to písemnou formou.</w:t>
      </w:r>
    </w:p>
    <w:p w14:paraId="6C210FE8" w14:textId="77777777" w:rsidR="00956C5A" w:rsidRPr="008B5178" w:rsidRDefault="00956C5A" w:rsidP="001569D3">
      <w:pPr>
        <w:autoSpaceDE w:val="0"/>
        <w:autoSpaceDN w:val="0"/>
        <w:adjustRightInd w:val="0"/>
        <w:ind w:left="426" w:hanging="426"/>
      </w:pPr>
    </w:p>
    <w:p w14:paraId="4B6C2520" w14:textId="77777777" w:rsidR="005E1885" w:rsidRPr="008B5178" w:rsidRDefault="00B12E31" w:rsidP="001569D3">
      <w:pPr>
        <w:pStyle w:val="Default"/>
        <w:jc w:val="center"/>
        <w:rPr>
          <w:b/>
          <w:bCs/>
          <w:sz w:val="20"/>
          <w:szCs w:val="20"/>
        </w:rPr>
      </w:pPr>
      <w:r w:rsidRPr="008B5178">
        <w:rPr>
          <w:b/>
          <w:bCs/>
          <w:sz w:val="20"/>
          <w:szCs w:val="20"/>
        </w:rPr>
        <w:t>X</w:t>
      </w:r>
      <w:r w:rsidR="00B94D0A">
        <w:rPr>
          <w:b/>
          <w:bCs/>
          <w:sz w:val="20"/>
          <w:szCs w:val="20"/>
        </w:rPr>
        <w:t>I</w:t>
      </w:r>
      <w:r w:rsidRPr="008B5178">
        <w:rPr>
          <w:b/>
          <w:bCs/>
          <w:sz w:val="20"/>
          <w:szCs w:val="20"/>
        </w:rPr>
        <w:t>I</w:t>
      </w:r>
      <w:r w:rsidR="005E1885" w:rsidRPr="008B5178">
        <w:rPr>
          <w:b/>
          <w:bCs/>
          <w:sz w:val="20"/>
          <w:szCs w:val="20"/>
        </w:rPr>
        <w:t>. PŘÍLOHY, KTERÉ TVOŘÍ NEDÍLNOU SOUČÁST SMLOUVY</w:t>
      </w:r>
    </w:p>
    <w:p w14:paraId="0ED9218F" w14:textId="77777777" w:rsidR="005E1885" w:rsidRPr="008B5178" w:rsidRDefault="005E1885" w:rsidP="001569D3">
      <w:pPr>
        <w:pStyle w:val="Default"/>
        <w:jc w:val="center"/>
        <w:rPr>
          <w:b/>
          <w:bCs/>
          <w:sz w:val="20"/>
          <w:szCs w:val="20"/>
        </w:rPr>
      </w:pPr>
    </w:p>
    <w:p w14:paraId="3AE911C3" w14:textId="77777777" w:rsidR="007A3ADE" w:rsidRPr="008B5178" w:rsidRDefault="005966C5" w:rsidP="007A3ADE">
      <w:pPr>
        <w:pStyle w:val="Default"/>
        <w:numPr>
          <w:ilvl w:val="0"/>
          <w:numId w:val="2"/>
        </w:numPr>
        <w:ind w:left="426" w:hanging="426"/>
        <w:jc w:val="both"/>
        <w:rPr>
          <w:sz w:val="20"/>
          <w:szCs w:val="20"/>
        </w:rPr>
      </w:pPr>
      <w:r w:rsidRPr="008B5178">
        <w:rPr>
          <w:sz w:val="20"/>
          <w:szCs w:val="20"/>
        </w:rPr>
        <w:t>Katalog reagencií, kalibrátorů, kontrol a spotřebního materiálu, nutných k zajištění požadovaného objemu metod v daném finančním limitu</w:t>
      </w:r>
      <w:r w:rsidR="007A3ADE" w:rsidRPr="008B5178">
        <w:rPr>
          <w:sz w:val="20"/>
          <w:szCs w:val="20"/>
        </w:rPr>
        <w:t xml:space="preserve"> </w:t>
      </w:r>
      <w:r w:rsidR="007A3ADE" w:rsidRPr="008B5178">
        <w:rPr>
          <w:rStyle w:val="Znakapoznpodarou"/>
          <w:i/>
          <w:color w:val="FF0000"/>
          <w:sz w:val="20"/>
          <w:szCs w:val="20"/>
        </w:rPr>
        <w:footnoteReference w:id="2"/>
      </w:r>
    </w:p>
    <w:p w14:paraId="1A5B4321" w14:textId="77777777" w:rsidR="00AE795B" w:rsidRPr="008B5178" w:rsidRDefault="005966C5" w:rsidP="001569D3">
      <w:pPr>
        <w:pStyle w:val="Default"/>
        <w:numPr>
          <w:ilvl w:val="0"/>
          <w:numId w:val="2"/>
        </w:numPr>
        <w:ind w:left="426" w:hanging="426"/>
        <w:jc w:val="both"/>
        <w:rPr>
          <w:sz w:val="20"/>
          <w:szCs w:val="20"/>
        </w:rPr>
      </w:pPr>
      <w:r w:rsidRPr="008B5178">
        <w:rPr>
          <w:sz w:val="20"/>
          <w:szCs w:val="20"/>
        </w:rPr>
        <w:t>Kalkulace nabídkové ceny</w:t>
      </w:r>
      <w:r w:rsidR="007A3ADE" w:rsidRPr="008B5178">
        <w:rPr>
          <w:sz w:val="20"/>
          <w:szCs w:val="20"/>
        </w:rPr>
        <w:t xml:space="preserve"> </w:t>
      </w:r>
      <w:r w:rsidR="007A3ADE" w:rsidRPr="008B5178">
        <w:rPr>
          <w:rStyle w:val="Znakapoznpodarou"/>
          <w:i/>
          <w:color w:val="FF0000"/>
          <w:sz w:val="20"/>
          <w:szCs w:val="20"/>
        </w:rPr>
        <w:footnoteReference w:id="3"/>
      </w:r>
    </w:p>
    <w:p w14:paraId="3A2B01EF" w14:textId="77777777" w:rsidR="005E1885" w:rsidRPr="001569D3" w:rsidRDefault="005E1885" w:rsidP="001569D3">
      <w:pPr>
        <w:pStyle w:val="Default"/>
        <w:ind w:left="426"/>
        <w:jc w:val="both"/>
        <w:rPr>
          <w:i/>
          <w:iCs/>
          <w:color w:val="FF0000"/>
          <w:sz w:val="20"/>
          <w:szCs w:val="20"/>
        </w:rPr>
      </w:pPr>
      <w:r w:rsidRPr="008B5178">
        <w:rPr>
          <w:i/>
          <w:iCs/>
          <w:color w:val="FF0000"/>
          <w:sz w:val="20"/>
          <w:szCs w:val="20"/>
        </w:rPr>
        <w:t>Pozn.</w:t>
      </w:r>
      <w:r w:rsidR="007A3ADE" w:rsidRPr="008B5178">
        <w:rPr>
          <w:i/>
          <w:iCs/>
          <w:color w:val="FF0000"/>
          <w:sz w:val="20"/>
          <w:szCs w:val="20"/>
        </w:rPr>
        <w:t>: Přílohu č. 1 a 2 není nutné vkládat</w:t>
      </w:r>
      <w:r w:rsidR="007A3ADE" w:rsidRPr="003A56AC">
        <w:rPr>
          <w:i/>
          <w:iCs/>
          <w:color w:val="FF0000"/>
          <w:sz w:val="20"/>
          <w:szCs w:val="20"/>
        </w:rPr>
        <w:t xml:space="preserve"> do nabídky k Návrhu smlouvy, pokud je už obsažena jinde v nabídce </w:t>
      </w:r>
      <w:r w:rsidR="007A3ADE">
        <w:rPr>
          <w:i/>
          <w:iCs/>
          <w:color w:val="FF0000"/>
          <w:sz w:val="20"/>
          <w:szCs w:val="20"/>
        </w:rPr>
        <w:t>(Přílohy</w:t>
      </w:r>
      <w:r w:rsidR="007A3ADE" w:rsidRPr="003A56AC">
        <w:rPr>
          <w:i/>
          <w:iCs/>
          <w:color w:val="FF0000"/>
          <w:sz w:val="20"/>
          <w:szCs w:val="20"/>
        </w:rPr>
        <w:t xml:space="preserve"> se pak v takovém případě přiloží ke KS až před uzavřením KS s vybraným </w:t>
      </w:r>
      <w:r w:rsidR="007A3ADE">
        <w:rPr>
          <w:i/>
          <w:iCs/>
          <w:color w:val="FF0000"/>
          <w:sz w:val="20"/>
          <w:szCs w:val="20"/>
        </w:rPr>
        <w:t>dodavatelem</w:t>
      </w:r>
      <w:r w:rsidRPr="001569D3">
        <w:rPr>
          <w:i/>
          <w:iCs/>
          <w:color w:val="FF0000"/>
          <w:sz w:val="20"/>
          <w:szCs w:val="20"/>
        </w:rPr>
        <w:t>)</w:t>
      </w:r>
    </w:p>
    <w:p w14:paraId="1EF60977" w14:textId="77777777" w:rsidR="00FC1BA1" w:rsidRDefault="00FC1BA1" w:rsidP="001569D3">
      <w:pPr>
        <w:pStyle w:val="Default"/>
        <w:ind w:left="426"/>
        <w:jc w:val="both"/>
        <w:rPr>
          <w:sz w:val="20"/>
          <w:szCs w:val="20"/>
        </w:rPr>
      </w:pPr>
    </w:p>
    <w:tbl>
      <w:tblPr>
        <w:tblW w:w="9639" w:type="dxa"/>
        <w:jc w:val="center"/>
        <w:tblBorders>
          <w:top w:val="dotted" w:sz="4" w:space="0" w:color="D9D9D9" w:themeColor="background1" w:themeShade="D9"/>
          <w:left w:val="dotted" w:sz="4" w:space="0" w:color="D9D9D9" w:themeColor="background1" w:themeShade="D9"/>
          <w:bottom w:val="dotted" w:sz="4" w:space="0" w:color="D9D9D9" w:themeColor="background1" w:themeShade="D9"/>
          <w:right w:val="dotted" w:sz="4" w:space="0" w:color="D9D9D9" w:themeColor="background1" w:themeShade="D9"/>
          <w:insideH w:val="dotted" w:sz="4" w:space="0" w:color="D9D9D9" w:themeColor="background1" w:themeShade="D9"/>
          <w:insideV w:val="dotted" w:sz="4" w:space="0" w:color="D9D9D9" w:themeColor="background1" w:themeShade="D9"/>
        </w:tblBorders>
        <w:tblCellMar>
          <w:top w:w="28" w:type="dxa"/>
          <w:left w:w="28" w:type="dxa"/>
          <w:bottom w:w="28" w:type="dxa"/>
          <w:right w:w="28" w:type="dxa"/>
        </w:tblCellMar>
        <w:tblLook w:val="04A0" w:firstRow="1" w:lastRow="0" w:firstColumn="1" w:lastColumn="0" w:noHBand="0" w:noVBand="1"/>
      </w:tblPr>
      <w:tblGrid>
        <w:gridCol w:w="5213"/>
        <w:gridCol w:w="4426"/>
      </w:tblGrid>
      <w:tr w:rsidR="00223620" w:rsidRPr="006C288D" w14:paraId="3F3DB6CA" w14:textId="77777777" w:rsidTr="003E77E7">
        <w:trPr>
          <w:jc w:val="center"/>
        </w:trPr>
        <w:tc>
          <w:tcPr>
            <w:tcW w:w="5213" w:type="dxa"/>
          </w:tcPr>
          <w:p w14:paraId="5FD5D353" w14:textId="77777777" w:rsidR="00223620" w:rsidRPr="006C288D" w:rsidRDefault="00223620" w:rsidP="003E77E7">
            <w:pPr>
              <w:jc w:val="left"/>
              <w:rPr>
                <w:rFonts w:eastAsia="Calibri"/>
              </w:rPr>
            </w:pPr>
            <w:r w:rsidRPr="006C288D">
              <w:t>Za Kupujícího</w:t>
            </w:r>
            <w:r w:rsidRPr="006C288D">
              <w:rPr>
                <w:rFonts w:eastAsia="Calibri"/>
              </w:rPr>
              <w:t>:</w:t>
            </w:r>
          </w:p>
        </w:tc>
        <w:tc>
          <w:tcPr>
            <w:tcW w:w="4426" w:type="dxa"/>
          </w:tcPr>
          <w:p w14:paraId="291900BA" w14:textId="77777777" w:rsidR="00223620" w:rsidRPr="006C288D" w:rsidRDefault="00223620" w:rsidP="003E77E7">
            <w:pPr>
              <w:jc w:val="left"/>
              <w:rPr>
                <w:rFonts w:eastAsia="Calibri"/>
              </w:rPr>
            </w:pPr>
            <w:r w:rsidRPr="006C288D">
              <w:t>Za Prodávajícího</w:t>
            </w:r>
            <w:r w:rsidRPr="006C288D">
              <w:rPr>
                <w:rFonts w:eastAsia="Calibri"/>
              </w:rPr>
              <w:t>:</w:t>
            </w:r>
          </w:p>
        </w:tc>
      </w:tr>
      <w:tr w:rsidR="00223620" w:rsidRPr="006C288D" w14:paraId="1557EB8F" w14:textId="77777777" w:rsidTr="003E77E7">
        <w:trPr>
          <w:jc w:val="center"/>
        </w:trPr>
        <w:tc>
          <w:tcPr>
            <w:tcW w:w="5213" w:type="dxa"/>
          </w:tcPr>
          <w:p w14:paraId="3D9A2758" w14:textId="77777777" w:rsidR="00223620" w:rsidRPr="006C288D" w:rsidRDefault="00223620" w:rsidP="003E77E7">
            <w:pPr>
              <w:spacing w:before="240"/>
              <w:jc w:val="left"/>
              <w:rPr>
                <w:rFonts w:eastAsia="Calibri"/>
              </w:rPr>
            </w:pPr>
            <w:r w:rsidRPr="006C288D">
              <w:rPr>
                <w:rFonts w:eastAsia="Calibri"/>
              </w:rPr>
              <w:t>V Klatovech dne ___. ___. 2018</w:t>
            </w:r>
          </w:p>
        </w:tc>
        <w:tc>
          <w:tcPr>
            <w:tcW w:w="4426" w:type="dxa"/>
          </w:tcPr>
          <w:p w14:paraId="5DE42B24" w14:textId="77777777" w:rsidR="00223620" w:rsidRPr="006C288D" w:rsidRDefault="00223620" w:rsidP="003E77E7">
            <w:pPr>
              <w:spacing w:before="240"/>
              <w:jc w:val="left"/>
              <w:rPr>
                <w:rFonts w:eastAsia="Calibri"/>
                <w:color w:val="FF0000"/>
              </w:rPr>
            </w:pPr>
            <w:r w:rsidRPr="006C288D">
              <w:rPr>
                <w:rFonts w:eastAsia="Calibri"/>
                <w:color w:val="FF0000"/>
              </w:rPr>
              <w:t>V ___________________ dne ___. ___. 2018</w:t>
            </w:r>
          </w:p>
        </w:tc>
      </w:tr>
      <w:tr w:rsidR="00223620" w:rsidRPr="006C288D" w14:paraId="2B362E18" w14:textId="77777777" w:rsidTr="00223620">
        <w:trPr>
          <w:trHeight w:val="1225"/>
          <w:jc w:val="center"/>
        </w:trPr>
        <w:tc>
          <w:tcPr>
            <w:tcW w:w="5213" w:type="dxa"/>
          </w:tcPr>
          <w:p w14:paraId="68F47A81" w14:textId="77777777" w:rsidR="00223620" w:rsidRPr="006C288D" w:rsidRDefault="00223620" w:rsidP="003E77E7">
            <w:pPr>
              <w:jc w:val="left"/>
              <w:rPr>
                <w:rFonts w:eastAsia="Calibri"/>
              </w:rPr>
            </w:pPr>
          </w:p>
        </w:tc>
        <w:tc>
          <w:tcPr>
            <w:tcW w:w="4426" w:type="dxa"/>
          </w:tcPr>
          <w:p w14:paraId="060C917D" w14:textId="77777777" w:rsidR="00223620" w:rsidRPr="006C288D" w:rsidRDefault="00223620" w:rsidP="003E77E7">
            <w:pPr>
              <w:jc w:val="left"/>
              <w:rPr>
                <w:rFonts w:eastAsia="Calibri"/>
              </w:rPr>
            </w:pPr>
          </w:p>
        </w:tc>
      </w:tr>
      <w:tr w:rsidR="00223620" w:rsidRPr="006C288D" w14:paraId="358E404F" w14:textId="77777777" w:rsidTr="003E77E7">
        <w:trPr>
          <w:jc w:val="center"/>
        </w:trPr>
        <w:tc>
          <w:tcPr>
            <w:tcW w:w="5213" w:type="dxa"/>
          </w:tcPr>
          <w:p w14:paraId="589325B6" w14:textId="77777777" w:rsidR="00223620" w:rsidRPr="006C288D" w:rsidRDefault="00223620" w:rsidP="003E77E7">
            <w:pPr>
              <w:tabs>
                <w:tab w:val="left" w:pos="2325"/>
                <w:tab w:val="center" w:pos="2427"/>
              </w:tabs>
              <w:jc w:val="left"/>
              <w:rPr>
                <w:rFonts w:eastAsia="Calibri"/>
                <w:b/>
              </w:rPr>
            </w:pPr>
            <w:r w:rsidRPr="006C288D">
              <w:rPr>
                <w:b/>
              </w:rPr>
              <w:t xml:space="preserve">MUDr. </w:t>
            </w:r>
            <w:r w:rsidRPr="006C288D">
              <w:rPr>
                <w:rStyle w:val="jmeno"/>
                <w:b/>
              </w:rPr>
              <w:t>Jiří Zeithaml</w:t>
            </w:r>
          </w:p>
        </w:tc>
        <w:tc>
          <w:tcPr>
            <w:tcW w:w="4426" w:type="dxa"/>
          </w:tcPr>
          <w:p w14:paraId="201A8C8A" w14:textId="77777777" w:rsidR="00223620" w:rsidRPr="006C288D" w:rsidRDefault="00223620" w:rsidP="003E77E7">
            <w:pPr>
              <w:jc w:val="left"/>
              <w:rPr>
                <w:rFonts w:eastAsia="Calibri"/>
                <w:b/>
                <w:color w:val="FF0000"/>
              </w:rPr>
            </w:pPr>
            <w:r w:rsidRPr="006C288D">
              <w:rPr>
                <w:rFonts w:eastAsia="Calibri"/>
                <w:b/>
                <w:color w:val="FF0000"/>
              </w:rPr>
              <w:t>jméno a příjmení</w:t>
            </w:r>
          </w:p>
        </w:tc>
      </w:tr>
      <w:tr w:rsidR="00223620" w:rsidRPr="006C288D" w14:paraId="19BCD20B" w14:textId="77777777" w:rsidTr="003E77E7">
        <w:trPr>
          <w:jc w:val="center"/>
        </w:trPr>
        <w:tc>
          <w:tcPr>
            <w:tcW w:w="5213" w:type="dxa"/>
          </w:tcPr>
          <w:p w14:paraId="2D45D6B0" w14:textId="77777777" w:rsidR="00223620" w:rsidRPr="006C288D" w:rsidRDefault="00223620" w:rsidP="003E77E7">
            <w:pPr>
              <w:jc w:val="left"/>
              <w:rPr>
                <w:rFonts w:eastAsia="Calibri"/>
              </w:rPr>
            </w:pPr>
            <w:r w:rsidRPr="006C288D">
              <w:t>předseda představenstva</w:t>
            </w:r>
            <w:r w:rsidRPr="006C288D">
              <w:rPr>
                <w:rFonts w:eastAsia="Calibri"/>
              </w:rPr>
              <w:t xml:space="preserve"> </w:t>
            </w:r>
          </w:p>
          <w:p w14:paraId="6B49FC6B" w14:textId="77777777" w:rsidR="00223620" w:rsidRPr="006C288D" w:rsidRDefault="00223620" w:rsidP="003E77E7">
            <w:pPr>
              <w:jc w:val="left"/>
              <w:rPr>
                <w:rFonts w:eastAsia="Calibri"/>
                <w:b/>
                <w:color w:val="FF0000"/>
              </w:rPr>
            </w:pPr>
            <w:r w:rsidRPr="006C288D">
              <w:rPr>
                <w:rFonts w:eastAsia="Calibri"/>
              </w:rPr>
              <w:t>Klatovská nemocnice a.s.</w:t>
            </w:r>
          </w:p>
        </w:tc>
        <w:tc>
          <w:tcPr>
            <w:tcW w:w="4426" w:type="dxa"/>
          </w:tcPr>
          <w:p w14:paraId="106596F3" w14:textId="77777777" w:rsidR="00223620" w:rsidRPr="006C288D" w:rsidRDefault="00223620" w:rsidP="003E77E7">
            <w:pPr>
              <w:jc w:val="left"/>
              <w:rPr>
                <w:rFonts w:eastAsia="Calibri"/>
                <w:color w:val="FF0000"/>
              </w:rPr>
            </w:pPr>
            <w:r w:rsidRPr="006C288D">
              <w:rPr>
                <w:rFonts w:eastAsia="Calibri"/>
                <w:color w:val="FF0000"/>
              </w:rPr>
              <w:t>funkce</w:t>
            </w:r>
          </w:p>
          <w:p w14:paraId="245CA858" w14:textId="77777777" w:rsidR="00223620" w:rsidRPr="006C288D" w:rsidRDefault="00223620" w:rsidP="003E77E7">
            <w:pPr>
              <w:jc w:val="left"/>
              <w:rPr>
                <w:rFonts w:eastAsia="Calibri"/>
                <w:color w:val="FF0000"/>
              </w:rPr>
            </w:pPr>
            <w:r w:rsidRPr="006C288D">
              <w:rPr>
                <w:rFonts w:eastAsia="Calibri"/>
                <w:color w:val="FF0000"/>
              </w:rPr>
              <w:t xml:space="preserve">název </w:t>
            </w:r>
            <w:r w:rsidRPr="006C288D">
              <w:rPr>
                <w:rFonts w:eastAsia="Calibri"/>
                <w:bCs/>
                <w:color w:val="FF0000"/>
              </w:rPr>
              <w:t>prodávajícího</w:t>
            </w:r>
          </w:p>
          <w:p w14:paraId="11B2F710" w14:textId="77777777" w:rsidR="00223620" w:rsidRPr="006C288D" w:rsidRDefault="00223620" w:rsidP="003E77E7">
            <w:pPr>
              <w:jc w:val="left"/>
              <w:rPr>
                <w:rFonts w:eastAsia="Calibri"/>
                <w:color w:val="FF0000"/>
              </w:rPr>
            </w:pPr>
            <w:r w:rsidRPr="006C288D">
              <w:rPr>
                <w:rFonts w:eastAsia="Calibri"/>
                <w:b/>
                <w:color w:val="FF0000"/>
              </w:rPr>
              <w:t>DOPLNIT</w:t>
            </w:r>
          </w:p>
        </w:tc>
      </w:tr>
      <w:tr w:rsidR="00223620" w:rsidRPr="006C288D" w14:paraId="6AC3CB09" w14:textId="77777777" w:rsidTr="00223620">
        <w:trPr>
          <w:trHeight w:val="1161"/>
          <w:jc w:val="center"/>
        </w:trPr>
        <w:tc>
          <w:tcPr>
            <w:tcW w:w="5213" w:type="dxa"/>
          </w:tcPr>
          <w:p w14:paraId="7BD2B06E" w14:textId="77777777" w:rsidR="00223620" w:rsidRPr="006C288D" w:rsidRDefault="00223620" w:rsidP="003E77E7">
            <w:pPr>
              <w:jc w:val="left"/>
            </w:pPr>
          </w:p>
        </w:tc>
        <w:tc>
          <w:tcPr>
            <w:tcW w:w="4426" w:type="dxa"/>
          </w:tcPr>
          <w:p w14:paraId="5CC77441" w14:textId="77777777" w:rsidR="00223620" w:rsidRPr="006C288D" w:rsidRDefault="00223620" w:rsidP="003E77E7">
            <w:pPr>
              <w:jc w:val="left"/>
              <w:rPr>
                <w:rFonts w:eastAsia="Calibri"/>
                <w:color w:val="FF0000"/>
              </w:rPr>
            </w:pPr>
          </w:p>
        </w:tc>
      </w:tr>
      <w:tr w:rsidR="00223620" w:rsidRPr="006C288D" w14:paraId="750FAF1D" w14:textId="77777777" w:rsidTr="003E77E7">
        <w:trPr>
          <w:trHeight w:val="67"/>
          <w:jc w:val="center"/>
        </w:trPr>
        <w:tc>
          <w:tcPr>
            <w:tcW w:w="5213" w:type="dxa"/>
          </w:tcPr>
          <w:p w14:paraId="745107E9" w14:textId="77777777" w:rsidR="00223620" w:rsidRPr="00362B07" w:rsidRDefault="00223620" w:rsidP="003E77E7">
            <w:pPr>
              <w:rPr>
                <w:b/>
              </w:rPr>
            </w:pPr>
            <w:r w:rsidRPr="00362B07">
              <w:rPr>
                <w:b/>
              </w:rPr>
              <w:t>Ing. Ondřej Provalil, MBA</w:t>
            </w:r>
          </w:p>
        </w:tc>
        <w:tc>
          <w:tcPr>
            <w:tcW w:w="4426" w:type="dxa"/>
          </w:tcPr>
          <w:p w14:paraId="63A96835" w14:textId="77777777" w:rsidR="00223620" w:rsidRPr="006C288D" w:rsidRDefault="00223620" w:rsidP="003E77E7">
            <w:pPr>
              <w:jc w:val="left"/>
              <w:rPr>
                <w:rFonts w:eastAsia="Calibri"/>
                <w:color w:val="FF0000"/>
              </w:rPr>
            </w:pPr>
          </w:p>
        </w:tc>
      </w:tr>
      <w:tr w:rsidR="00223620" w:rsidRPr="00053304" w14:paraId="5437912A" w14:textId="77777777" w:rsidTr="003E77E7">
        <w:trPr>
          <w:trHeight w:val="67"/>
          <w:jc w:val="center"/>
        </w:trPr>
        <w:tc>
          <w:tcPr>
            <w:tcW w:w="5213" w:type="dxa"/>
          </w:tcPr>
          <w:p w14:paraId="75BDE105" w14:textId="77777777" w:rsidR="00223620" w:rsidRPr="00362B07" w:rsidRDefault="00223620" w:rsidP="003E77E7">
            <w:r w:rsidRPr="00362B07">
              <w:t xml:space="preserve">místopředseda představenstva </w:t>
            </w:r>
          </w:p>
          <w:p w14:paraId="106E75D4" w14:textId="77777777" w:rsidR="00223620" w:rsidRPr="00362B07" w:rsidRDefault="00223620" w:rsidP="003E77E7">
            <w:r w:rsidRPr="00362B07">
              <w:t>Klatovská nemocnice a.s.</w:t>
            </w:r>
          </w:p>
        </w:tc>
        <w:tc>
          <w:tcPr>
            <w:tcW w:w="4426" w:type="dxa"/>
          </w:tcPr>
          <w:p w14:paraId="78AB06FA" w14:textId="77777777" w:rsidR="00223620" w:rsidRPr="00053304" w:rsidRDefault="00223620" w:rsidP="003E77E7">
            <w:pPr>
              <w:jc w:val="left"/>
              <w:rPr>
                <w:rFonts w:eastAsia="Calibri"/>
                <w:color w:val="FF0000"/>
              </w:rPr>
            </w:pPr>
          </w:p>
        </w:tc>
      </w:tr>
    </w:tbl>
    <w:p w14:paraId="72C8EB45" w14:textId="77777777" w:rsidR="00223620" w:rsidRDefault="00223620" w:rsidP="00223620">
      <w:pPr>
        <w:pStyle w:val="Default"/>
        <w:ind w:left="426"/>
        <w:jc w:val="both"/>
        <w:rPr>
          <w:sz w:val="20"/>
          <w:szCs w:val="20"/>
        </w:rPr>
      </w:pPr>
    </w:p>
    <w:sectPr w:rsidR="00223620" w:rsidSect="001569D3">
      <w:footerReference w:type="default" r:id="rId12"/>
      <w:footerReference w:type="first" r:id="rId13"/>
      <w:pgSz w:w="11906" w:h="16838" w:code="9"/>
      <w:pgMar w:top="1418" w:right="1134" w:bottom="993" w:left="1134" w:header="567" w:footer="261"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EAA3F88" w16cid:durableId="1F1293E6"/>
  <w16cid:commentId w16cid:paraId="44F44E8E" w16cid:durableId="1F129412"/>
  <w16cid:commentId w16cid:paraId="588D9EE2" w16cid:durableId="1F12950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E0D9CB" w14:textId="77777777" w:rsidR="003E7618" w:rsidRDefault="003E7618" w:rsidP="004D61C0">
      <w:r>
        <w:separator/>
      </w:r>
    </w:p>
  </w:endnote>
  <w:endnote w:type="continuationSeparator" w:id="0">
    <w:p w14:paraId="2A1441FA" w14:textId="77777777" w:rsidR="003E7618" w:rsidRDefault="003E7618" w:rsidP="004D6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HiddenHorzOCR">
    <w:altName w:val="MS Mincho"/>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65CFC0" w14:textId="77777777" w:rsidR="00FB6A13" w:rsidRPr="00A52249" w:rsidRDefault="00FB6A13" w:rsidP="00A52249">
    <w:pPr>
      <w:pStyle w:val="Zpat"/>
      <w:jc w:val="center"/>
      <w:rPr>
        <w:i/>
        <w:iCs/>
        <w:color w:val="7F7F7F"/>
        <w:sz w:val="18"/>
        <w:szCs w:val="18"/>
      </w:rPr>
    </w:pPr>
    <w:r w:rsidRPr="005C0F97">
      <w:rPr>
        <w:i/>
        <w:iCs/>
        <w:color w:val="7F7F7F"/>
        <w:sz w:val="18"/>
        <w:szCs w:val="18"/>
      </w:rPr>
      <w:t xml:space="preserve">Stránka </w:t>
    </w:r>
    <w:r w:rsidR="00AF4D25" w:rsidRPr="005C0F97">
      <w:rPr>
        <w:i/>
        <w:iCs/>
        <w:color w:val="7F7F7F"/>
        <w:sz w:val="18"/>
        <w:szCs w:val="18"/>
      </w:rPr>
      <w:fldChar w:fldCharType="begin"/>
    </w:r>
    <w:r w:rsidRPr="005C0F97">
      <w:rPr>
        <w:i/>
        <w:iCs/>
        <w:color w:val="7F7F7F"/>
        <w:sz w:val="18"/>
        <w:szCs w:val="18"/>
      </w:rPr>
      <w:instrText xml:space="preserve"> PAGE </w:instrText>
    </w:r>
    <w:r w:rsidR="00AF4D25" w:rsidRPr="005C0F97">
      <w:rPr>
        <w:i/>
        <w:iCs/>
        <w:color w:val="7F7F7F"/>
        <w:sz w:val="18"/>
        <w:szCs w:val="18"/>
      </w:rPr>
      <w:fldChar w:fldCharType="separate"/>
    </w:r>
    <w:r w:rsidR="00974FDF">
      <w:rPr>
        <w:i/>
        <w:iCs/>
        <w:noProof/>
        <w:color w:val="7F7F7F"/>
        <w:sz w:val="18"/>
        <w:szCs w:val="18"/>
      </w:rPr>
      <w:t>9</w:t>
    </w:r>
    <w:r w:rsidR="00AF4D25" w:rsidRPr="005C0F97">
      <w:rPr>
        <w:i/>
        <w:iCs/>
        <w:color w:val="7F7F7F"/>
        <w:sz w:val="18"/>
        <w:szCs w:val="18"/>
      </w:rPr>
      <w:fldChar w:fldCharType="end"/>
    </w:r>
    <w:r w:rsidRPr="005C0F97">
      <w:rPr>
        <w:i/>
        <w:iCs/>
        <w:color w:val="7F7F7F"/>
        <w:sz w:val="18"/>
        <w:szCs w:val="18"/>
      </w:rPr>
      <w:t xml:space="preserve"> z </w:t>
    </w:r>
    <w:r w:rsidR="00AF4D25" w:rsidRPr="005C0F97">
      <w:rPr>
        <w:i/>
        <w:iCs/>
        <w:color w:val="7F7F7F"/>
        <w:sz w:val="18"/>
        <w:szCs w:val="18"/>
      </w:rPr>
      <w:fldChar w:fldCharType="begin"/>
    </w:r>
    <w:r w:rsidRPr="005C0F97">
      <w:rPr>
        <w:i/>
        <w:iCs/>
        <w:color w:val="7F7F7F"/>
        <w:sz w:val="18"/>
        <w:szCs w:val="18"/>
      </w:rPr>
      <w:instrText xml:space="preserve"> NUMPAGES  </w:instrText>
    </w:r>
    <w:r w:rsidR="00AF4D25" w:rsidRPr="005C0F97">
      <w:rPr>
        <w:i/>
        <w:iCs/>
        <w:color w:val="7F7F7F"/>
        <w:sz w:val="18"/>
        <w:szCs w:val="18"/>
      </w:rPr>
      <w:fldChar w:fldCharType="separate"/>
    </w:r>
    <w:r w:rsidR="00974FDF">
      <w:rPr>
        <w:i/>
        <w:iCs/>
        <w:noProof/>
        <w:color w:val="7F7F7F"/>
        <w:sz w:val="18"/>
        <w:szCs w:val="18"/>
      </w:rPr>
      <w:t>9</w:t>
    </w:r>
    <w:r w:rsidR="00AF4D25" w:rsidRPr="005C0F97">
      <w:rPr>
        <w:i/>
        <w:iCs/>
        <w:color w:val="7F7F7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28E1D4" w14:textId="77777777" w:rsidR="00FB6A13" w:rsidRDefault="00FB6A13" w:rsidP="00A52249">
    <w:pPr>
      <w:pStyle w:val="Zpat"/>
      <w:jc w:val="center"/>
      <w:rPr>
        <w:i/>
        <w:iCs/>
        <w:color w:val="7F7F7F"/>
        <w:sz w:val="18"/>
        <w:szCs w:val="18"/>
      </w:rPr>
    </w:pPr>
  </w:p>
  <w:p w14:paraId="026C6AEB" w14:textId="77777777" w:rsidR="00FB6A13" w:rsidRPr="00A52249" w:rsidRDefault="00FB6A13" w:rsidP="00A52249">
    <w:pPr>
      <w:pStyle w:val="Zpat"/>
      <w:jc w:val="center"/>
      <w:rPr>
        <w:i/>
        <w:iCs/>
        <w:color w:val="7F7F7F"/>
        <w:sz w:val="18"/>
        <w:szCs w:val="18"/>
      </w:rPr>
    </w:pPr>
    <w:r w:rsidRPr="005C0F97">
      <w:rPr>
        <w:i/>
        <w:iCs/>
        <w:color w:val="7F7F7F"/>
        <w:sz w:val="18"/>
        <w:szCs w:val="18"/>
      </w:rPr>
      <w:t xml:space="preserve">Stránka </w:t>
    </w:r>
    <w:r w:rsidR="00AF4D25" w:rsidRPr="005C0F97">
      <w:rPr>
        <w:i/>
        <w:iCs/>
        <w:color w:val="7F7F7F"/>
        <w:sz w:val="18"/>
        <w:szCs w:val="18"/>
      </w:rPr>
      <w:fldChar w:fldCharType="begin"/>
    </w:r>
    <w:r w:rsidRPr="005C0F97">
      <w:rPr>
        <w:i/>
        <w:iCs/>
        <w:color w:val="7F7F7F"/>
        <w:sz w:val="18"/>
        <w:szCs w:val="18"/>
      </w:rPr>
      <w:instrText xml:space="preserve"> PAGE </w:instrText>
    </w:r>
    <w:r w:rsidR="00AF4D25" w:rsidRPr="005C0F97">
      <w:rPr>
        <w:i/>
        <w:iCs/>
        <w:color w:val="7F7F7F"/>
        <w:sz w:val="18"/>
        <w:szCs w:val="18"/>
      </w:rPr>
      <w:fldChar w:fldCharType="separate"/>
    </w:r>
    <w:r w:rsidR="00974FDF">
      <w:rPr>
        <w:i/>
        <w:iCs/>
        <w:noProof/>
        <w:color w:val="7F7F7F"/>
        <w:sz w:val="18"/>
        <w:szCs w:val="18"/>
      </w:rPr>
      <w:t>1</w:t>
    </w:r>
    <w:r w:rsidR="00AF4D25" w:rsidRPr="005C0F97">
      <w:rPr>
        <w:i/>
        <w:iCs/>
        <w:color w:val="7F7F7F"/>
        <w:sz w:val="18"/>
        <w:szCs w:val="18"/>
      </w:rPr>
      <w:fldChar w:fldCharType="end"/>
    </w:r>
    <w:r w:rsidRPr="005C0F97">
      <w:rPr>
        <w:i/>
        <w:iCs/>
        <w:color w:val="7F7F7F"/>
        <w:sz w:val="18"/>
        <w:szCs w:val="18"/>
      </w:rPr>
      <w:t xml:space="preserve"> z </w:t>
    </w:r>
    <w:r w:rsidR="00AF4D25" w:rsidRPr="005C0F97">
      <w:rPr>
        <w:i/>
        <w:iCs/>
        <w:color w:val="7F7F7F"/>
        <w:sz w:val="18"/>
        <w:szCs w:val="18"/>
      </w:rPr>
      <w:fldChar w:fldCharType="begin"/>
    </w:r>
    <w:r w:rsidRPr="005C0F97">
      <w:rPr>
        <w:i/>
        <w:iCs/>
        <w:color w:val="7F7F7F"/>
        <w:sz w:val="18"/>
        <w:szCs w:val="18"/>
      </w:rPr>
      <w:instrText xml:space="preserve"> NUMPAGES  </w:instrText>
    </w:r>
    <w:r w:rsidR="00AF4D25" w:rsidRPr="005C0F97">
      <w:rPr>
        <w:i/>
        <w:iCs/>
        <w:color w:val="7F7F7F"/>
        <w:sz w:val="18"/>
        <w:szCs w:val="18"/>
      </w:rPr>
      <w:fldChar w:fldCharType="separate"/>
    </w:r>
    <w:r w:rsidR="00974FDF">
      <w:rPr>
        <w:i/>
        <w:iCs/>
        <w:noProof/>
        <w:color w:val="7F7F7F"/>
        <w:sz w:val="18"/>
        <w:szCs w:val="18"/>
      </w:rPr>
      <w:t>9</w:t>
    </w:r>
    <w:r w:rsidR="00AF4D25" w:rsidRPr="005C0F97">
      <w:rPr>
        <w:i/>
        <w:iCs/>
        <w:color w:val="7F7F7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FAEF53" w14:textId="77777777" w:rsidR="003E7618" w:rsidRDefault="003E7618" w:rsidP="004D61C0">
      <w:r>
        <w:separator/>
      </w:r>
    </w:p>
  </w:footnote>
  <w:footnote w:type="continuationSeparator" w:id="0">
    <w:p w14:paraId="4D1526E3" w14:textId="77777777" w:rsidR="003E7618" w:rsidRDefault="003E7618" w:rsidP="004D61C0">
      <w:r>
        <w:continuationSeparator/>
      </w:r>
    </w:p>
  </w:footnote>
  <w:footnote w:id="1">
    <w:p w14:paraId="1A7A2EA4" w14:textId="77777777" w:rsidR="00FB6A13" w:rsidRPr="005B3336" w:rsidRDefault="00FB6A13" w:rsidP="00802BD8">
      <w:pPr>
        <w:pStyle w:val="Textpoznpodarou"/>
        <w:spacing w:after="120"/>
        <w:ind w:left="142" w:hanging="142"/>
        <w:rPr>
          <w:rFonts w:ascii="Arial" w:hAnsi="Arial" w:cs="Arial"/>
          <w:i/>
          <w:color w:val="FF0000"/>
        </w:rPr>
      </w:pPr>
      <w:r w:rsidRPr="005B3336">
        <w:rPr>
          <w:rStyle w:val="Znakapoznpodarou"/>
          <w:rFonts w:ascii="Arial" w:hAnsi="Arial" w:cs="Arial"/>
          <w:i/>
          <w:color w:val="FF0000"/>
        </w:rPr>
        <w:footnoteRef/>
      </w:r>
      <w:r w:rsidRPr="005B3336">
        <w:rPr>
          <w:rFonts w:ascii="Arial" w:hAnsi="Arial" w:cs="Arial"/>
          <w:i/>
          <w:color w:val="FF0000"/>
        </w:rPr>
        <w:t xml:space="preserve"> Smlouva určená pro části </w:t>
      </w:r>
      <w:r w:rsidR="00B94D0A">
        <w:rPr>
          <w:rFonts w:ascii="Arial" w:hAnsi="Arial" w:cs="Arial"/>
          <w:b/>
          <w:i/>
          <w:color w:val="FF0000"/>
        </w:rPr>
        <w:t xml:space="preserve">1, 2, </w:t>
      </w:r>
      <w:r w:rsidR="00A43091">
        <w:rPr>
          <w:rFonts w:ascii="Arial" w:hAnsi="Arial" w:cs="Arial"/>
          <w:b/>
          <w:i/>
          <w:color w:val="FF0000"/>
        </w:rPr>
        <w:t>3</w:t>
      </w:r>
    </w:p>
  </w:footnote>
  <w:footnote w:id="2">
    <w:p w14:paraId="5C5BFAF4" w14:textId="77777777" w:rsidR="00FB6A13" w:rsidRPr="007A3ADE" w:rsidRDefault="00FB6A13" w:rsidP="0056488C">
      <w:pPr>
        <w:suppressAutoHyphens w:val="0"/>
        <w:autoSpaceDE w:val="0"/>
        <w:autoSpaceDN w:val="0"/>
        <w:adjustRightInd w:val="0"/>
        <w:spacing w:after="120"/>
        <w:ind w:left="142" w:hanging="142"/>
        <w:rPr>
          <w:rFonts w:eastAsia="Calibri"/>
          <w:bCs/>
          <w:i/>
          <w:iCs/>
          <w:color w:val="FF0000"/>
          <w:highlight w:val="yellow"/>
          <w:lang w:eastAsia="cs-CZ"/>
        </w:rPr>
      </w:pPr>
      <w:r w:rsidRPr="006857EF">
        <w:rPr>
          <w:rStyle w:val="Znakapoznpodarou"/>
          <w:i/>
          <w:color w:val="FF0000"/>
        </w:rPr>
        <w:footnoteRef/>
      </w:r>
      <w:r w:rsidRPr="006857EF">
        <w:rPr>
          <w:i/>
          <w:color w:val="FF0000"/>
        </w:rPr>
        <w:t xml:space="preserve"> </w:t>
      </w:r>
      <w:r w:rsidRPr="006857EF">
        <w:rPr>
          <w:rFonts w:eastAsia="Calibri"/>
          <w:bCs/>
          <w:i/>
          <w:iCs/>
          <w:color w:val="FF0000"/>
          <w:lang w:eastAsia="cs-CZ"/>
        </w:rPr>
        <w:t>Dodavatel doplní konkrétní reagencie, spotřební a kontrolní materiál a kalibrátory, pro zadavatelem popsaná vyšetření ve skladbě cena v Kč bez DPH za ks, za balení, počet ks v balení a vyčíslí DPH.</w:t>
      </w:r>
    </w:p>
  </w:footnote>
  <w:footnote w:id="3">
    <w:p w14:paraId="4FB75761" w14:textId="77777777" w:rsidR="00FB6A13" w:rsidRDefault="00FB6A13" w:rsidP="007A3ADE">
      <w:pPr>
        <w:pStyle w:val="Textpoznpodarou"/>
        <w:ind w:left="142" w:hanging="142"/>
      </w:pPr>
      <w:r w:rsidRPr="0071411F">
        <w:rPr>
          <w:rStyle w:val="Znakapoznpodarou"/>
          <w:rFonts w:ascii="Arial" w:hAnsi="Arial" w:cs="Arial"/>
          <w:i/>
          <w:color w:val="FF0000"/>
        </w:rPr>
        <w:footnoteRef/>
      </w:r>
      <w:r w:rsidRPr="0071411F">
        <w:rPr>
          <w:rFonts w:ascii="Arial" w:hAnsi="Arial" w:cs="Arial"/>
          <w:i/>
          <w:color w:val="FF0000"/>
        </w:rPr>
        <w:t xml:space="preserve"> Kalkulace ceny = Krycí list nabídky - viz. dodavatelem doplněná </w:t>
      </w:r>
      <w:r>
        <w:rPr>
          <w:rFonts w:ascii="Arial" w:hAnsi="Arial" w:cs="Arial"/>
          <w:i/>
          <w:color w:val="FF0000"/>
        </w:rPr>
        <w:t xml:space="preserve">příslušná </w:t>
      </w:r>
      <w:r w:rsidRPr="0071411F">
        <w:rPr>
          <w:rFonts w:ascii="Arial" w:hAnsi="Arial" w:cs="Arial"/>
          <w:i/>
          <w:color w:val="FF0000"/>
        </w:rPr>
        <w:t>příloha č. 2 zadávací dokumentace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multilevel"/>
    <w:tmpl w:val="00000008"/>
    <w:lvl w:ilvl="0">
      <w:start w:val="1"/>
      <w:numFmt w:val="decimal"/>
      <w:pStyle w:val="slovn1"/>
      <w:lvlText w:val="%1."/>
      <w:lvlJc w:val="left"/>
      <w:pPr>
        <w:tabs>
          <w:tab w:val="num" w:pos="397"/>
        </w:tabs>
        <w:ind w:left="397" w:hanging="397"/>
      </w:pPr>
    </w:lvl>
    <w:lvl w:ilvl="1">
      <w:start w:val="1"/>
      <w:numFmt w:val="decimal"/>
      <w:lvlText w:val="%2."/>
      <w:lvlJc w:val="left"/>
      <w:pPr>
        <w:tabs>
          <w:tab w:val="num" w:pos="681"/>
        </w:tabs>
        <w:ind w:left="681" w:hanging="397"/>
      </w:pPr>
    </w:lvl>
    <w:lvl w:ilvl="2">
      <w:start w:val="1"/>
      <w:numFmt w:val="decimal"/>
      <w:lvlText w:val="%3."/>
      <w:lvlJc w:val="left"/>
      <w:pPr>
        <w:tabs>
          <w:tab w:val="num" w:pos="964"/>
        </w:tabs>
        <w:ind w:left="964" w:hanging="397"/>
      </w:pPr>
    </w:lvl>
    <w:lvl w:ilvl="3">
      <w:start w:val="1"/>
      <w:numFmt w:val="decimal"/>
      <w:lvlText w:val="%4."/>
      <w:lvlJc w:val="left"/>
      <w:pPr>
        <w:tabs>
          <w:tab w:val="num" w:pos="1248"/>
        </w:tabs>
        <w:ind w:left="1248" w:hanging="397"/>
      </w:pPr>
    </w:lvl>
    <w:lvl w:ilvl="4">
      <w:start w:val="1"/>
      <w:numFmt w:val="decimal"/>
      <w:lvlText w:val="%5."/>
      <w:lvlJc w:val="left"/>
      <w:pPr>
        <w:tabs>
          <w:tab w:val="num" w:pos="1531"/>
        </w:tabs>
        <w:ind w:left="1531" w:hanging="397"/>
      </w:pPr>
    </w:lvl>
    <w:lvl w:ilvl="5">
      <w:start w:val="1"/>
      <w:numFmt w:val="decimal"/>
      <w:lvlText w:val="%6."/>
      <w:lvlJc w:val="left"/>
      <w:pPr>
        <w:tabs>
          <w:tab w:val="num" w:pos="1815"/>
        </w:tabs>
        <w:ind w:left="1815" w:hanging="397"/>
      </w:pPr>
    </w:lvl>
    <w:lvl w:ilvl="6">
      <w:start w:val="1"/>
      <w:numFmt w:val="decimal"/>
      <w:lvlText w:val="%7."/>
      <w:lvlJc w:val="left"/>
      <w:pPr>
        <w:tabs>
          <w:tab w:val="num" w:pos="2098"/>
        </w:tabs>
        <w:ind w:left="2098" w:hanging="397"/>
      </w:pPr>
    </w:lvl>
    <w:lvl w:ilvl="7">
      <w:start w:val="1"/>
      <w:numFmt w:val="decimal"/>
      <w:lvlText w:val="%8."/>
      <w:lvlJc w:val="left"/>
      <w:pPr>
        <w:tabs>
          <w:tab w:val="num" w:pos="2382"/>
        </w:tabs>
        <w:ind w:left="2382" w:hanging="397"/>
      </w:pPr>
    </w:lvl>
    <w:lvl w:ilvl="8">
      <w:start w:val="1"/>
      <w:numFmt w:val="decimal"/>
      <w:lvlText w:val="%9."/>
      <w:lvlJc w:val="left"/>
      <w:pPr>
        <w:tabs>
          <w:tab w:val="num" w:pos="2665"/>
        </w:tabs>
        <w:ind w:left="2665" w:hanging="397"/>
      </w:pPr>
    </w:lvl>
  </w:abstractNum>
  <w:abstractNum w:abstractNumId="1" w15:restartNumberingAfterBreak="0">
    <w:nsid w:val="07B55646"/>
    <w:multiLevelType w:val="hybridMultilevel"/>
    <w:tmpl w:val="2B84C1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91B7BB9"/>
    <w:multiLevelType w:val="multilevel"/>
    <w:tmpl w:val="BD340BA2"/>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0D7D1414"/>
    <w:multiLevelType w:val="hybridMultilevel"/>
    <w:tmpl w:val="0B1A3D5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4176E24"/>
    <w:multiLevelType w:val="hybridMultilevel"/>
    <w:tmpl w:val="4D2ABE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5BD1E5A"/>
    <w:multiLevelType w:val="hybridMultilevel"/>
    <w:tmpl w:val="56AECE5E"/>
    <w:lvl w:ilvl="0" w:tplc="F6E2C4BA">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6491743"/>
    <w:multiLevelType w:val="multilevel"/>
    <w:tmpl w:val="E990E6A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16FC6FEC"/>
    <w:multiLevelType w:val="hybridMultilevel"/>
    <w:tmpl w:val="B2A88D5E"/>
    <w:lvl w:ilvl="0" w:tplc="BAB40852">
      <w:start w:val="1"/>
      <w:numFmt w:val="decimal"/>
      <w:lvlText w:val="%1."/>
      <w:lvlJc w:val="left"/>
      <w:pPr>
        <w:ind w:left="360" w:hanging="360"/>
      </w:pPr>
      <w:rPr>
        <w:rFonts w:hint="default"/>
        <w:b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71778A6"/>
    <w:multiLevelType w:val="hybridMultilevel"/>
    <w:tmpl w:val="046AC6B4"/>
    <w:lvl w:ilvl="0" w:tplc="0405000F">
      <w:start w:val="1"/>
      <w:numFmt w:val="decimal"/>
      <w:lvlText w:val="%1."/>
      <w:lvlJc w:val="left"/>
      <w:pPr>
        <w:ind w:left="360" w:hanging="360"/>
      </w:pPr>
      <w:rPr>
        <w:rFonts w:hint="default"/>
      </w:rPr>
    </w:lvl>
    <w:lvl w:ilvl="1" w:tplc="90520208">
      <w:start w:val="1"/>
      <w:numFmt w:val="decimal"/>
      <w:lvlText w:val="%2."/>
      <w:lvlJc w:val="left"/>
      <w:pPr>
        <w:ind w:left="1080" w:hanging="360"/>
      </w:pPr>
      <w:rPr>
        <w:rFonts w:ascii="Arial" w:eastAsia="Calibri" w:hAnsi="Arial" w:cs="Arial"/>
      </w:r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A044C2C"/>
    <w:multiLevelType w:val="multilevel"/>
    <w:tmpl w:val="09DA32FC"/>
    <w:lvl w:ilvl="0">
      <w:start w:val="1"/>
      <w:numFmt w:val="bullet"/>
      <w:lvlText w:val=""/>
      <w:lvlJc w:val="left"/>
      <w:pPr>
        <w:ind w:left="789" w:hanging="432"/>
      </w:pPr>
      <w:rPr>
        <w:rFonts w:ascii="Symbol" w:hAnsi="Symbol" w:hint="default"/>
      </w:rPr>
    </w:lvl>
    <w:lvl w:ilvl="1">
      <w:start w:val="1"/>
      <w:numFmt w:val="decimal"/>
      <w:lvlText w:val="%1.%2."/>
      <w:lvlJc w:val="left"/>
      <w:pPr>
        <w:ind w:left="933" w:hanging="576"/>
      </w:pPr>
    </w:lvl>
    <w:lvl w:ilvl="2">
      <w:start w:val="1"/>
      <w:numFmt w:val="bullet"/>
      <w:lvlText w:val=""/>
      <w:lvlJc w:val="left"/>
      <w:pPr>
        <w:ind w:left="1077" w:hanging="720"/>
      </w:pPr>
      <w:rPr>
        <w:rFonts w:ascii="Symbol" w:hAnsi="Symbol" w:hint="default"/>
      </w:rPr>
    </w:lvl>
    <w:lvl w:ilvl="3">
      <w:start w:val="1"/>
      <w:numFmt w:val="decimal"/>
      <w:lvlText w:val="%1.%2.%3.%4"/>
      <w:lvlJc w:val="left"/>
      <w:pPr>
        <w:ind w:left="1221" w:hanging="864"/>
      </w:pPr>
    </w:lvl>
    <w:lvl w:ilvl="4">
      <w:start w:val="1"/>
      <w:numFmt w:val="decimal"/>
      <w:lvlText w:val="%1.%2.%3.%4.%5"/>
      <w:lvlJc w:val="left"/>
      <w:pPr>
        <w:ind w:left="1365" w:hanging="1008"/>
      </w:pPr>
    </w:lvl>
    <w:lvl w:ilvl="5">
      <w:start w:val="1"/>
      <w:numFmt w:val="decimal"/>
      <w:lvlText w:val="%1.%2.%3.%4.%5.%6"/>
      <w:lvlJc w:val="left"/>
      <w:pPr>
        <w:ind w:left="1509" w:hanging="1152"/>
      </w:pPr>
    </w:lvl>
    <w:lvl w:ilvl="6">
      <w:start w:val="1"/>
      <w:numFmt w:val="decimal"/>
      <w:lvlText w:val="%1.%2.%3.%4.%5.%6.%7"/>
      <w:lvlJc w:val="left"/>
      <w:pPr>
        <w:ind w:left="1653" w:hanging="1296"/>
      </w:pPr>
    </w:lvl>
    <w:lvl w:ilvl="7">
      <w:start w:val="1"/>
      <w:numFmt w:val="decimal"/>
      <w:lvlText w:val="%1.%2.%3.%4.%5.%6.%7.%8"/>
      <w:lvlJc w:val="left"/>
      <w:pPr>
        <w:ind w:left="1797" w:hanging="1440"/>
      </w:pPr>
    </w:lvl>
    <w:lvl w:ilvl="8">
      <w:start w:val="1"/>
      <w:numFmt w:val="decimal"/>
      <w:lvlText w:val="%1.%2.%3.%4.%5.%6.%7.%8.%9"/>
      <w:lvlJc w:val="left"/>
      <w:pPr>
        <w:ind w:left="1941" w:hanging="1584"/>
      </w:pPr>
    </w:lvl>
  </w:abstractNum>
  <w:abstractNum w:abstractNumId="10" w15:restartNumberingAfterBreak="0">
    <w:nsid w:val="1DF92149"/>
    <w:multiLevelType w:val="hybridMultilevel"/>
    <w:tmpl w:val="3F1A428C"/>
    <w:lvl w:ilvl="0" w:tplc="2E9C9A06">
      <w:start w:val="1"/>
      <w:numFmt w:val="decimal"/>
      <w:lvlText w:val="%1."/>
      <w:lvlJc w:val="left"/>
      <w:pPr>
        <w:ind w:left="360" w:hanging="360"/>
      </w:pPr>
      <w:rPr>
        <w:rFonts w:hint="default"/>
        <w:b w:val="0"/>
      </w:rPr>
    </w:lvl>
    <w:lvl w:ilvl="1" w:tplc="817258E2" w:tentative="1">
      <w:start w:val="1"/>
      <w:numFmt w:val="lowerLetter"/>
      <w:lvlText w:val="%2."/>
      <w:lvlJc w:val="left"/>
      <w:pPr>
        <w:ind w:left="1440" w:hanging="360"/>
      </w:pPr>
    </w:lvl>
    <w:lvl w:ilvl="2" w:tplc="32C6610A" w:tentative="1">
      <w:start w:val="1"/>
      <w:numFmt w:val="lowerRoman"/>
      <w:lvlText w:val="%3."/>
      <w:lvlJc w:val="right"/>
      <w:pPr>
        <w:ind w:left="2160" w:hanging="180"/>
      </w:pPr>
    </w:lvl>
    <w:lvl w:ilvl="3" w:tplc="4618845C" w:tentative="1">
      <w:start w:val="1"/>
      <w:numFmt w:val="decimal"/>
      <w:lvlText w:val="%4."/>
      <w:lvlJc w:val="left"/>
      <w:pPr>
        <w:ind w:left="2880" w:hanging="360"/>
      </w:pPr>
    </w:lvl>
    <w:lvl w:ilvl="4" w:tplc="40E4C22A" w:tentative="1">
      <w:start w:val="1"/>
      <w:numFmt w:val="lowerLetter"/>
      <w:lvlText w:val="%5."/>
      <w:lvlJc w:val="left"/>
      <w:pPr>
        <w:ind w:left="3600" w:hanging="360"/>
      </w:pPr>
    </w:lvl>
    <w:lvl w:ilvl="5" w:tplc="6B40F620" w:tentative="1">
      <w:start w:val="1"/>
      <w:numFmt w:val="lowerRoman"/>
      <w:lvlText w:val="%6."/>
      <w:lvlJc w:val="right"/>
      <w:pPr>
        <w:ind w:left="4320" w:hanging="180"/>
      </w:pPr>
    </w:lvl>
    <w:lvl w:ilvl="6" w:tplc="B5E6C314" w:tentative="1">
      <w:start w:val="1"/>
      <w:numFmt w:val="decimal"/>
      <w:lvlText w:val="%7."/>
      <w:lvlJc w:val="left"/>
      <w:pPr>
        <w:ind w:left="5040" w:hanging="360"/>
      </w:pPr>
    </w:lvl>
    <w:lvl w:ilvl="7" w:tplc="87F2E32C" w:tentative="1">
      <w:start w:val="1"/>
      <w:numFmt w:val="lowerLetter"/>
      <w:lvlText w:val="%8."/>
      <w:lvlJc w:val="left"/>
      <w:pPr>
        <w:ind w:left="5760" w:hanging="360"/>
      </w:pPr>
    </w:lvl>
    <w:lvl w:ilvl="8" w:tplc="D12622E2" w:tentative="1">
      <w:start w:val="1"/>
      <w:numFmt w:val="lowerRoman"/>
      <w:lvlText w:val="%9."/>
      <w:lvlJc w:val="right"/>
      <w:pPr>
        <w:ind w:left="6480" w:hanging="180"/>
      </w:pPr>
    </w:lvl>
  </w:abstractNum>
  <w:abstractNum w:abstractNumId="11" w15:restartNumberingAfterBreak="0">
    <w:nsid w:val="220F5C91"/>
    <w:multiLevelType w:val="multilevel"/>
    <w:tmpl w:val="F2F0AC44"/>
    <w:lvl w:ilvl="0">
      <w:start w:val="1"/>
      <w:numFmt w:val="decimal"/>
      <w:lvlText w:val="Čl. %1"/>
      <w:lvlJc w:val="left"/>
      <w:pPr>
        <w:ind w:left="432" w:hanging="432"/>
      </w:pPr>
    </w:lvl>
    <w:lvl w:ilvl="1">
      <w:start w:val="1"/>
      <w:numFmt w:val="decimal"/>
      <w:lvlText w:val="%1.%2."/>
      <w:lvlJc w:val="left"/>
      <w:pPr>
        <w:ind w:left="576" w:hanging="576"/>
      </w:p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2358206F"/>
    <w:multiLevelType w:val="hybridMultilevel"/>
    <w:tmpl w:val="E58CEC1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3FD6506"/>
    <w:multiLevelType w:val="hybridMultilevel"/>
    <w:tmpl w:val="F168C130"/>
    <w:lvl w:ilvl="0" w:tplc="76FACB54">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4AA49CF"/>
    <w:multiLevelType w:val="hybridMultilevel"/>
    <w:tmpl w:val="82A6BD0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523572F"/>
    <w:multiLevelType w:val="hybridMultilevel"/>
    <w:tmpl w:val="E03E624C"/>
    <w:lvl w:ilvl="0" w:tplc="0405000F">
      <w:start w:val="1"/>
      <w:numFmt w:val="decimal"/>
      <w:lvlText w:val="%1."/>
      <w:lvlJc w:val="left"/>
      <w:pPr>
        <w:ind w:left="1637" w:hanging="360"/>
      </w:pPr>
      <w:rPr>
        <w:rFonts w:hint="default"/>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6B078EC"/>
    <w:multiLevelType w:val="hybridMultilevel"/>
    <w:tmpl w:val="6DD29FCC"/>
    <w:lvl w:ilvl="0" w:tplc="BED0B19E">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2F713CDE"/>
    <w:multiLevelType w:val="hybridMultilevel"/>
    <w:tmpl w:val="0B1A3D5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23E40E2"/>
    <w:multiLevelType w:val="multilevel"/>
    <w:tmpl w:val="EB80564C"/>
    <w:lvl w:ilvl="0">
      <w:start w:val="7"/>
      <w:numFmt w:val="decimal"/>
      <w:lvlText w:val="%1."/>
      <w:lvlJc w:val="left"/>
      <w:pPr>
        <w:ind w:left="420" w:hanging="420"/>
      </w:pPr>
      <w:rPr>
        <w:rFonts w:hint="default"/>
        <w:b/>
        <w:bCs/>
      </w:rPr>
    </w:lvl>
    <w:lvl w:ilvl="1">
      <w:start w:val="1"/>
      <w:numFmt w:val="decimal"/>
      <w:lvlText w:val="%2."/>
      <w:lvlJc w:val="left"/>
      <w:pPr>
        <w:ind w:left="720" w:hanging="720"/>
      </w:pPr>
      <w:rPr>
        <w:rFonts w:ascii="Arial" w:eastAsia="Times New Roman" w:hAnsi="Arial" w:hint="default"/>
        <w:b w:val="0"/>
        <w:bCs w:val="0"/>
        <w:sz w:val="20"/>
        <w:szCs w:val="20"/>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b/>
        <w:bCs/>
      </w:rPr>
    </w:lvl>
    <w:lvl w:ilvl="4">
      <w:start w:val="1"/>
      <w:numFmt w:val="decimal"/>
      <w:lvlText w:val="%1.%2.%3.%4.%5."/>
      <w:lvlJc w:val="left"/>
      <w:pPr>
        <w:ind w:left="1440" w:hanging="1440"/>
      </w:pPr>
      <w:rPr>
        <w:rFonts w:hint="default"/>
        <w:b/>
        <w:bCs/>
      </w:rPr>
    </w:lvl>
    <w:lvl w:ilvl="5">
      <w:start w:val="1"/>
      <w:numFmt w:val="decimal"/>
      <w:lvlText w:val="%1.%2.%3.%4.%5.%6."/>
      <w:lvlJc w:val="left"/>
      <w:pPr>
        <w:ind w:left="1440" w:hanging="1440"/>
      </w:pPr>
      <w:rPr>
        <w:rFonts w:hint="default"/>
        <w:b/>
        <w:bCs/>
      </w:rPr>
    </w:lvl>
    <w:lvl w:ilvl="6">
      <w:start w:val="1"/>
      <w:numFmt w:val="decimal"/>
      <w:lvlText w:val="%1.%2.%3.%4.%5.%6.%7."/>
      <w:lvlJc w:val="left"/>
      <w:pPr>
        <w:ind w:left="1800" w:hanging="1800"/>
      </w:pPr>
      <w:rPr>
        <w:rFonts w:hint="default"/>
        <w:b/>
        <w:bCs/>
      </w:rPr>
    </w:lvl>
    <w:lvl w:ilvl="7">
      <w:start w:val="1"/>
      <w:numFmt w:val="decimal"/>
      <w:lvlText w:val="%1.%2.%3.%4.%5.%6.%7.%8."/>
      <w:lvlJc w:val="left"/>
      <w:pPr>
        <w:ind w:left="2160" w:hanging="2160"/>
      </w:pPr>
      <w:rPr>
        <w:rFonts w:hint="default"/>
        <w:b/>
        <w:bCs/>
      </w:rPr>
    </w:lvl>
    <w:lvl w:ilvl="8">
      <w:start w:val="1"/>
      <w:numFmt w:val="decimal"/>
      <w:lvlText w:val="%1.%2.%3.%4.%5.%6.%7.%8.%9."/>
      <w:lvlJc w:val="left"/>
      <w:pPr>
        <w:ind w:left="2160" w:hanging="2160"/>
      </w:pPr>
      <w:rPr>
        <w:rFonts w:hint="default"/>
        <w:b/>
        <w:bCs/>
      </w:rPr>
    </w:lvl>
  </w:abstractNum>
  <w:abstractNum w:abstractNumId="19" w15:restartNumberingAfterBreak="0">
    <w:nsid w:val="327A3F1B"/>
    <w:multiLevelType w:val="multilevel"/>
    <w:tmpl w:val="F2F0AC44"/>
    <w:lvl w:ilvl="0">
      <w:start w:val="1"/>
      <w:numFmt w:val="decimal"/>
      <w:lvlText w:val="Čl. %1"/>
      <w:lvlJc w:val="left"/>
      <w:pPr>
        <w:ind w:left="432" w:hanging="432"/>
      </w:pPr>
    </w:lvl>
    <w:lvl w:ilvl="1">
      <w:start w:val="1"/>
      <w:numFmt w:val="decimal"/>
      <w:lvlText w:val="%1.%2."/>
      <w:lvlJc w:val="left"/>
      <w:pPr>
        <w:ind w:left="576" w:hanging="576"/>
      </w:p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8F7218E"/>
    <w:multiLevelType w:val="multilevel"/>
    <w:tmpl w:val="7D84B6B6"/>
    <w:lvl w:ilvl="0">
      <w:start w:val="1"/>
      <w:numFmt w:val="decimal"/>
      <w:pStyle w:val="Nadpis1"/>
      <w:lvlText w:val="Čl. %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1" w15:restartNumberingAfterBreak="0">
    <w:nsid w:val="3A754FAE"/>
    <w:multiLevelType w:val="multilevel"/>
    <w:tmpl w:val="F2F0AC44"/>
    <w:lvl w:ilvl="0">
      <w:start w:val="1"/>
      <w:numFmt w:val="decimal"/>
      <w:lvlText w:val="Čl. %1"/>
      <w:lvlJc w:val="left"/>
      <w:pPr>
        <w:ind w:left="432" w:hanging="432"/>
      </w:pPr>
    </w:lvl>
    <w:lvl w:ilvl="1">
      <w:start w:val="1"/>
      <w:numFmt w:val="decimal"/>
      <w:lvlText w:val="%1.%2."/>
      <w:lvlJc w:val="left"/>
      <w:pPr>
        <w:ind w:left="576" w:hanging="576"/>
      </w:p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3E213569"/>
    <w:multiLevelType w:val="hybridMultilevel"/>
    <w:tmpl w:val="53322B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0EC6050"/>
    <w:multiLevelType w:val="multilevel"/>
    <w:tmpl w:val="AF18CD64"/>
    <w:lvl w:ilvl="0">
      <w:start w:val="1"/>
      <w:numFmt w:val="decimal"/>
      <w:pStyle w:val="NadpisVZ1"/>
      <w:lvlText w:val="%1."/>
      <w:lvlJc w:val="left"/>
      <w:pPr>
        <w:ind w:left="360" w:hanging="360"/>
      </w:pPr>
    </w:lvl>
    <w:lvl w:ilvl="1">
      <w:start w:val="1"/>
      <w:numFmt w:val="decimal"/>
      <w:pStyle w:val="NadpisVZ2"/>
      <w:lvlText w:val="%1.%2."/>
      <w:lvlJc w:val="left"/>
      <w:pPr>
        <w:ind w:left="792" w:hanging="432"/>
      </w:pPr>
    </w:lvl>
    <w:lvl w:ilvl="2">
      <w:start w:val="1"/>
      <w:numFmt w:val="decimal"/>
      <w:pStyle w:val="NadpisVZ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2975BA2"/>
    <w:multiLevelType w:val="hybridMultilevel"/>
    <w:tmpl w:val="15A25CE2"/>
    <w:lvl w:ilvl="0" w:tplc="82DA7BF6">
      <w:start w:val="1"/>
      <w:numFmt w:val="lowerLetter"/>
      <w:lvlText w:val="%1)"/>
      <w:lvlJc w:val="left"/>
      <w:pPr>
        <w:ind w:left="720" w:hanging="360"/>
      </w:pPr>
    </w:lvl>
    <w:lvl w:ilvl="1" w:tplc="329005C4">
      <w:start w:val="2"/>
      <w:numFmt w:val="decimal"/>
      <w:lvlText w:val="%2."/>
      <w:lvlJc w:val="left"/>
      <w:pPr>
        <w:tabs>
          <w:tab w:val="num" w:pos="397"/>
        </w:tabs>
        <w:ind w:left="397" w:hanging="397"/>
      </w:pPr>
      <w:rPr>
        <w:rFonts w:ascii="Arial" w:hAnsi="Arial" w:cs="Times New Roman" w:hint="default"/>
        <w:b w:val="0"/>
        <w:i w:val="0"/>
        <w:sz w:val="24"/>
        <w:szCs w:val="22"/>
      </w:rPr>
    </w:lvl>
    <w:lvl w:ilvl="2" w:tplc="9788A7D0">
      <w:start w:val="1"/>
      <w:numFmt w:val="lowerRoman"/>
      <w:lvlText w:val="%3."/>
      <w:lvlJc w:val="right"/>
      <w:pPr>
        <w:ind w:left="2160" w:hanging="180"/>
      </w:pPr>
    </w:lvl>
    <w:lvl w:ilvl="3" w:tplc="3FDAE798">
      <w:start w:val="1"/>
      <w:numFmt w:val="decimal"/>
      <w:lvlText w:val="%4."/>
      <w:lvlJc w:val="left"/>
      <w:pPr>
        <w:ind w:left="2880" w:hanging="360"/>
      </w:pPr>
    </w:lvl>
    <w:lvl w:ilvl="4" w:tplc="461ABFBA">
      <w:start w:val="1"/>
      <w:numFmt w:val="lowerLetter"/>
      <w:lvlText w:val="%5."/>
      <w:lvlJc w:val="left"/>
      <w:pPr>
        <w:ind w:left="3600" w:hanging="360"/>
      </w:pPr>
    </w:lvl>
    <w:lvl w:ilvl="5" w:tplc="E5B27DD8">
      <w:start w:val="1"/>
      <w:numFmt w:val="lowerRoman"/>
      <w:lvlText w:val="%6."/>
      <w:lvlJc w:val="right"/>
      <w:pPr>
        <w:ind w:left="4320" w:hanging="180"/>
      </w:pPr>
    </w:lvl>
    <w:lvl w:ilvl="6" w:tplc="2A987B9C">
      <w:start w:val="1"/>
      <w:numFmt w:val="decimal"/>
      <w:lvlText w:val="%7."/>
      <w:lvlJc w:val="left"/>
      <w:pPr>
        <w:ind w:left="5040" w:hanging="360"/>
      </w:pPr>
    </w:lvl>
    <w:lvl w:ilvl="7" w:tplc="7376F52A">
      <w:start w:val="1"/>
      <w:numFmt w:val="lowerLetter"/>
      <w:lvlText w:val="%8."/>
      <w:lvlJc w:val="left"/>
      <w:pPr>
        <w:ind w:left="5760" w:hanging="360"/>
      </w:pPr>
    </w:lvl>
    <w:lvl w:ilvl="8" w:tplc="E996A756">
      <w:start w:val="1"/>
      <w:numFmt w:val="lowerRoman"/>
      <w:lvlText w:val="%9."/>
      <w:lvlJc w:val="right"/>
      <w:pPr>
        <w:ind w:left="6480" w:hanging="180"/>
      </w:pPr>
    </w:lvl>
  </w:abstractNum>
  <w:abstractNum w:abstractNumId="25" w15:restartNumberingAfterBreak="0">
    <w:nsid w:val="4B5C48F5"/>
    <w:multiLevelType w:val="hybridMultilevel"/>
    <w:tmpl w:val="319238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16B4DA3"/>
    <w:multiLevelType w:val="hybridMultilevel"/>
    <w:tmpl w:val="6E7057C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3F65622"/>
    <w:multiLevelType w:val="multilevel"/>
    <w:tmpl w:val="6EC01DD8"/>
    <w:lvl w:ilvl="0">
      <w:start w:val="1"/>
      <w:numFmt w:val="decimal"/>
      <w:lvlText w:val="%1."/>
      <w:lvlJc w:val="left"/>
      <w:pPr>
        <w:ind w:left="360" w:hanging="360"/>
      </w:pPr>
    </w:lvl>
    <w:lvl w:ilvl="1">
      <w:start w:val="1"/>
      <w:numFmt w:val="decimal"/>
      <w:isLgl/>
      <w:lvlText w:val="%1.%2."/>
      <w:lvlJc w:val="left"/>
      <w:pPr>
        <w:ind w:left="360" w:hanging="360"/>
      </w:pPr>
      <w:rPr>
        <w:rFonts w:eastAsia="Calibri" w:hint="default"/>
      </w:rPr>
    </w:lvl>
    <w:lvl w:ilvl="2">
      <w:start w:val="1"/>
      <w:numFmt w:val="decimal"/>
      <w:isLgl/>
      <w:lvlText w:val="%1.%2.%3."/>
      <w:lvlJc w:val="left"/>
      <w:pPr>
        <w:ind w:left="720" w:hanging="720"/>
      </w:pPr>
      <w:rPr>
        <w:rFonts w:eastAsia="Calibri" w:hint="default"/>
      </w:rPr>
    </w:lvl>
    <w:lvl w:ilvl="3">
      <w:start w:val="1"/>
      <w:numFmt w:val="decimal"/>
      <w:isLgl/>
      <w:lvlText w:val="%1.%2.%3.%4."/>
      <w:lvlJc w:val="left"/>
      <w:pPr>
        <w:ind w:left="720" w:hanging="720"/>
      </w:pPr>
      <w:rPr>
        <w:rFonts w:eastAsia="Calibri" w:hint="default"/>
      </w:rPr>
    </w:lvl>
    <w:lvl w:ilvl="4">
      <w:start w:val="1"/>
      <w:numFmt w:val="decimal"/>
      <w:isLgl/>
      <w:lvlText w:val="%1.%2.%3.%4.%5."/>
      <w:lvlJc w:val="left"/>
      <w:pPr>
        <w:ind w:left="720" w:hanging="720"/>
      </w:pPr>
      <w:rPr>
        <w:rFonts w:eastAsia="Calibri" w:hint="default"/>
      </w:rPr>
    </w:lvl>
    <w:lvl w:ilvl="5">
      <w:start w:val="1"/>
      <w:numFmt w:val="decimal"/>
      <w:isLgl/>
      <w:lvlText w:val="%1.%2.%3.%4.%5.%6."/>
      <w:lvlJc w:val="left"/>
      <w:pPr>
        <w:ind w:left="1080" w:hanging="1080"/>
      </w:pPr>
      <w:rPr>
        <w:rFonts w:eastAsia="Calibri" w:hint="default"/>
      </w:rPr>
    </w:lvl>
    <w:lvl w:ilvl="6">
      <w:start w:val="1"/>
      <w:numFmt w:val="decimal"/>
      <w:isLgl/>
      <w:lvlText w:val="%1.%2.%3.%4.%5.%6.%7."/>
      <w:lvlJc w:val="left"/>
      <w:pPr>
        <w:ind w:left="1080" w:hanging="1080"/>
      </w:pPr>
      <w:rPr>
        <w:rFonts w:eastAsia="Calibri" w:hint="default"/>
      </w:rPr>
    </w:lvl>
    <w:lvl w:ilvl="7">
      <w:start w:val="1"/>
      <w:numFmt w:val="decimal"/>
      <w:isLgl/>
      <w:lvlText w:val="%1.%2.%3.%4.%5.%6.%7.%8."/>
      <w:lvlJc w:val="left"/>
      <w:pPr>
        <w:ind w:left="1080" w:hanging="1080"/>
      </w:pPr>
      <w:rPr>
        <w:rFonts w:eastAsia="Calibri" w:hint="default"/>
      </w:rPr>
    </w:lvl>
    <w:lvl w:ilvl="8">
      <w:start w:val="1"/>
      <w:numFmt w:val="decimal"/>
      <w:isLgl/>
      <w:lvlText w:val="%1.%2.%3.%4.%5.%6.%7.%8.%9."/>
      <w:lvlJc w:val="left"/>
      <w:pPr>
        <w:ind w:left="1440" w:hanging="1440"/>
      </w:pPr>
      <w:rPr>
        <w:rFonts w:eastAsia="Calibri" w:hint="default"/>
      </w:rPr>
    </w:lvl>
  </w:abstractNum>
  <w:abstractNum w:abstractNumId="28" w15:restartNumberingAfterBreak="0">
    <w:nsid w:val="5961300A"/>
    <w:multiLevelType w:val="hybridMultilevel"/>
    <w:tmpl w:val="74B82026"/>
    <w:lvl w:ilvl="0" w:tplc="8000DD7E">
      <w:start w:val="5"/>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9CE7C90"/>
    <w:multiLevelType w:val="multilevel"/>
    <w:tmpl w:val="F5705BC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b w:val="0"/>
        <w:bCs w:val="0"/>
        <w:color w:val="auto"/>
      </w:rPr>
    </w:lvl>
    <w:lvl w:ilvl="2">
      <w:start w:val="1"/>
      <w:numFmt w:val="decimal"/>
      <w:lvlText w:val="%3."/>
      <w:lvlJc w:val="left"/>
      <w:pPr>
        <w:tabs>
          <w:tab w:val="num" w:pos="928"/>
        </w:tabs>
        <w:ind w:left="928" w:hanging="360"/>
      </w:pPr>
      <w:rPr>
        <w:rFonts w:hint="default"/>
        <w:b w:val="0"/>
        <w:bCs w:val="0"/>
        <w:sz w:val="22"/>
        <w:szCs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ascii="Calibri" w:hAnsi="Calibri" w:cs="Calibri" w:hint="default"/>
        <w:b w:val="0"/>
        <w:bCs w:val="0"/>
        <w:color w:val="000000"/>
        <w:sz w:val="22"/>
        <w:szCs w:val="22"/>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5C527FDE"/>
    <w:multiLevelType w:val="hybridMultilevel"/>
    <w:tmpl w:val="535E97C8"/>
    <w:lvl w:ilvl="0" w:tplc="B4A82FE6">
      <w:start w:val="1"/>
      <w:numFmt w:val="decimal"/>
      <w:lvlText w:val="%1."/>
      <w:lvlJc w:val="left"/>
      <w:pPr>
        <w:ind w:left="360" w:hanging="360"/>
      </w:pPr>
      <w:rPr>
        <w:rFonts w:hint="default"/>
        <w:color w:val="auto"/>
      </w:rPr>
    </w:lvl>
    <w:lvl w:ilvl="1" w:tplc="1B72486A" w:tentative="1">
      <w:start w:val="1"/>
      <w:numFmt w:val="lowerLetter"/>
      <w:lvlText w:val="%2."/>
      <w:lvlJc w:val="left"/>
      <w:pPr>
        <w:ind w:left="1080" w:hanging="360"/>
      </w:pPr>
    </w:lvl>
    <w:lvl w:ilvl="2" w:tplc="69F09264" w:tentative="1">
      <w:start w:val="1"/>
      <w:numFmt w:val="lowerRoman"/>
      <w:lvlText w:val="%3."/>
      <w:lvlJc w:val="right"/>
      <w:pPr>
        <w:ind w:left="1800" w:hanging="180"/>
      </w:pPr>
    </w:lvl>
    <w:lvl w:ilvl="3" w:tplc="95149F66" w:tentative="1">
      <w:start w:val="1"/>
      <w:numFmt w:val="decimal"/>
      <w:lvlText w:val="%4."/>
      <w:lvlJc w:val="left"/>
      <w:pPr>
        <w:ind w:left="2520" w:hanging="360"/>
      </w:pPr>
    </w:lvl>
    <w:lvl w:ilvl="4" w:tplc="A9CCA448" w:tentative="1">
      <w:start w:val="1"/>
      <w:numFmt w:val="lowerLetter"/>
      <w:lvlText w:val="%5."/>
      <w:lvlJc w:val="left"/>
      <w:pPr>
        <w:ind w:left="3240" w:hanging="360"/>
      </w:pPr>
    </w:lvl>
    <w:lvl w:ilvl="5" w:tplc="D7CA226A" w:tentative="1">
      <w:start w:val="1"/>
      <w:numFmt w:val="lowerRoman"/>
      <w:lvlText w:val="%6."/>
      <w:lvlJc w:val="right"/>
      <w:pPr>
        <w:ind w:left="3960" w:hanging="180"/>
      </w:pPr>
    </w:lvl>
    <w:lvl w:ilvl="6" w:tplc="A9303C62" w:tentative="1">
      <w:start w:val="1"/>
      <w:numFmt w:val="decimal"/>
      <w:lvlText w:val="%7."/>
      <w:lvlJc w:val="left"/>
      <w:pPr>
        <w:ind w:left="4680" w:hanging="360"/>
      </w:pPr>
    </w:lvl>
    <w:lvl w:ilvl="7" w:tplc="EE942812" w:tentative="1">
      <w:start w:val="1"/>
      <w:numFmt w:val="lowerLetter"/>
      <w:lvlText w:val="%8."/>
      <w:lvlJc w:val="left"/>
      <w:pPr>
        <w:ind w:left="5400" w:hanging="360"/>
      </w:pPr>
    </w:lvl>
    <w:lvl w:ilvl="8" w:tplc="C8B68772" w:tentative="1">
      <w:start w:val="1"/>
      <w:numFmt w:val="lowerRoman"/>
      <w:lvlText w:val="%9."/>
      <w:lvlJc w:val="right"/>
      <w:pPr>
        <w:ind w:left="6120" w:hanging="180"/>
      </w:pPr>
    </w:lvl>
  </w:abstractNum>
  <w:abstractNum w:abstractNumId="31" w15:restartNumberingAfterBreak="0">
    <w:nsid w:val="5E0943E7"/>
    <w:multiLevelType w:val="hybridMultilevel"/>
    <w:tmpl w:val="9BC8AC82"/>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642101F2"/>
    <w:multiLevelType w:val="hybridMultilevel"/>
    <w:tmpl w:val="ADA6288C"/>
    <w:lvl w:ilvl="0" w:tplc="8422AC40">
      <w:start w:val="1"/>
      <w:numFmt w:val="decimal"/>
      <w:lvlText w:val="%1."/>
      <w:lvlJc w:val="left"/>
      <w:pPr>
        <w:ind w:left="360" w:hanging="360"/>
      </w:pPr>
      <w:rPr>
        <w:rFonts w:hint="default"/>
        <w:color w:val="auto"/>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64C10201"/>
    <w:multiLevelType w:val="hybridMultilevel"/>
    <w:tmpl w:val="FE769DA0"/>
    <w:lvl w:ilvl="0" w:tplc="7DF21AC8">
      <w:start w:val="1"/>
      <w:numFmt w:val="lowerLetter"/>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4" w15:restartNumberingAfterBreak="0">
    <w:nsid w:val="651D4EF6"/>
    <w:multiLevelType w:val="hybridMultilevel"/>
    <w:tmpl w:val="9870778E"/>
    <w:lvl w:ilvl="0" w:tplc="8422AC40">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654310C7"/>
    <w:multiLevelType w:val="hybridMultilevel"/>
    <w:tmpl w:val="8C228B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7B134BB"/>
    <w:multiLevelType w:val="hybridMultilevel"/>
    <w:tmpl w:val="4E06AC58"/>
    <w:lvl w:ilvl="0" w:tplc="18BADA06">
      <w:start w:val="1"/>
      <w:numFmt w:val="decimal"/>
      <w:lvlText w:val="%1."/>
      <w:lvlJc w:val="left"/>
      <w:pPr>
        <w:ind w:left="360" w:hanging="360"/>
      </w:pPr>
      <w:rPr>
        <w:rFonts w:ascii="Arial" w:hAnsi="Arial" w:cs="Arial" w:hint="default"/>
        <w:sz w:val="20"/>
        <w:szCs w:val="20"/>
      </w:rPr>
    </w:lvl>
    <w:lvl w:ilvl="1" w:tplc="3B9A1202">
      <w:start w:val="1"/>
      <w:numFmt w:val="lowerLetter"/>
      <w:lvlText w:val="%2."/>
      <w:lvlJc w:val="left"/>
      <w:pPr>
        <w:ind w:left="1080" w:hanging="360"/>
      </w:pPr>
    </w:lvl>
    <w:lvl w:ilvl="2" w:tplc="38047C86" w:tentative="1">
      <w:start w:val="1"/>
      <w:numFmt w:val="lowerRoman"/>
      <w:lvlText w:val="%3."/>
      <w:lvlJc w:val="right"/>
      <w:pPr>
        <w:ind w:left="1800" w:hanging="180"/>
      </w:pPr>
    </w:lvl>
    <w:lvl w:ilvl="3" w:tplc="9BC44508" w:tentative="1">
      <w:start w:val="1"/>
      <w:numFmt w:val="decimal"/>
      <w:lvlText w:val="%4."/>
      <w:lvlJc w:val="left"/>
      <w:pPr>
        <w:ind w:left="2520" w:hanging="360"/>
      </w:pPr>
    </w:lvl>
    <w:lvl w:ilvl="4" w:tplc="D2186254" w:tentative="1">
      <w:start w:val="1"/>
      <w:numFmt w:val="lowerLetter"/>
      <w:lvlText w:val="%5."/>
      <w:lvlJc w:val="left"/>
      <w:pPr>
        <w:ind w:left="3240" w:hanging="360"/>
      </w:pPr>
    </w:lvl>
    <w:lvl w:ilvl="5" w:tplc="CF1A9B10" w:tentative="1">
      <w:start w:val="1"/>
      <w:numFmt w:val="lowerRoman"/>
      <w:lvlText w:val="%6."/>
      <w:lvlJc w:val="right"/>
      <w:pPr>
        <w:ind w:left="3960" w:hanging="180"/>
      </w:pPr>
    </w:lvl>
    <w:lvl w:ilvl="6" w:tplc="4574D3A8" w:tentative="1">
      <w:start w:val="1"/>
      <w:numFmt w:val="decimal"/>
      <w:lvlText w:val="%7."/>
      <w:lvlJc w:val="left"/>
      <w:pPr>
        <w:ind w:left="4680" w:hanging="360"/>
      </w:pPr>
    </w:lvl>
    <w:lvl w:ilvl="7" w:tplc="84CCE664" w:tentative="1">
      <w:start w:val="1"/>
      <w:numFmt w:val="lowerLetter"/>
      <w:lvlText w:val="%8."/>
      <w:lvlJc w:val="left"/>
      <w:pPr>
        <w:ind w:left="5400" w:hanging="360"/>
      </w:pPr>
    </w:lvl>
    <w:lvl w:ilvl="8" w:tplc="11DCA84C" w:tentative="1">
      <w:start w:val="1"/>
      <w:numFmt w:val="lowerRoman"/>
      <w:lvlText w:val="%9."/>
      <w:lvlJc w:val="right"/>
      <w:pPr>
        <w:ind w:left="6120" w:hanging="180"/>
      </w:pPr>
    </w:lvl>
  </w:abstractNum>
  <w:abstractNum w:abstractNumId="37" w15:restartNumberingAfterBreak="0">
    <w:nsid w:val="7412159A"/>
    <w:multiLevelType w:val="multilevel"/>
    <w:tmpl w:val="F2F0AC44"/>
    <w:lvl w:ilvl="0">
      <w:start w:val="1"/>
      <w:numFmt w:val="decimal"/>
      <w:lvlText w:val="Čl. %1"/>
      <w:lvlJc w:val="left"/>
      <w:pPr>
        <w:ind w:left="432" w:hanging="432"/>
      </w:pPr>
    </w:lvl>
    <w:lvl w:ilvl="1">
      <w:start w:val="1"/>
      <w:numFmt w:val="decimal"/>
      <w:lvlText w:val="%1.%2."/>
      <w:lvlJc w:val="left"/>
      <w:pPr>
        <w:ind w:left="576" w:hanging="576"/>
      </w:p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8" w15:restartNumberingAfterBreak="0">
    <w:nsid w:val="7461731D"/>
    <w:multiLevelType w:val="multilevel"/>
    <w:tmpl w:val="C8C83B4C"/>
    <w:lvl w:ilvl="0">
      <w:start w:val="1"/>
      <w:numFmt w:val="decimal"/>
      <w:lvlText w:val="%1."/>
      <w:lvlJc w:val="left"/>
      <w:pPr>
        <w:tabs>
          <w:tab w:val="num" w:pos="360"/>
        </w:tabs>
        <w:ind w:left="360" w:hanging="360"/>
      </w:pPr>
      <w:rPr>
        <w:rFonts w:hint="default"/>
        <w:b w:val="0"/>
        <w:bCs w:val="0"/>
      </w:rPr>
    </w:lvl>
    <w:lvl w:ilvl="1">
      <w:start w:val="2"/>
      <w:numFmt w:val="decimal"/>
      <w:lvlText w:val="%2."/>
      <w:lvlJc w:val="left"/>
      <w:pPr>
        <w:tabs>
          <w:tab w:val="num" w:pos="360"/>
        </w:tabs>
        <w:ind w:left="360" w:hanging="360"/>
      </w:pPr>
      <w:rPr>
        <w:rFonts w:ascii="Calibri" w:eastAsia="Times New Roman" w:hAnsi="Calibri" w:hint="default"/>
        <w:b w:val="0"/>
        <w:bCs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15:restartNumberingAfterBreak="0">
    <w:nsid w:val="761B4838"/>
    <w:multiLevelType w:val="hybridMultilevel"/>
    <w:tmpl w:val="046AC6B4"/>
    <w:lvl w:ilvl="0" w:tplc="0405000F">
      <w:start w:val="1"/>
      <w:numFmt w:val="decimal"/>
      <w:lvlText w:val="%1."/>
      <w:lvlJc w:val="left"/>
      <w:pPr>
        <w:ind w:left="360" w:hanging="360"/>
      </w:pPr>
      <w:rPr>
        <w:rFonts w:hint="default"/>
      </w:rPr>
    </w:lvl>
    <w:lvl w:ilvl="1" w:tplc="90520208">
      <w:start w:val="1"/>
      <w:numFmt w:val="decimal"/>
      <w:lvlText w:val="%2."/>
      <w:lvlJc w:val="left"/>
      <w:pPr>
        <w:ind w:left="1080" w:hanging="360"/>
      </w:pPr>
      <w:rPr>
        <w:rFonts w:ascii="Arial" w:eastAsia="Calibri" w:hAnsi="Arial" w:cs="Arial"/>
      </w:r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15:restartNumberingAfterBreak="0">
    <w:nsid w:val="78047B13"/>
    <w:multiLevelType w:val="hybridMultilevel"/>
    <w:tmpl w:val="DACA39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89C479A"/>
    <w:multiLevelType w:val="hybridMultilevel"/>
    <w:tmpl w:val="20EC495E"/>
    <w:lvl w:ilvl="0" w:tplc="0268A9CC">
      <w:start w:val="1"/>
      <w:numFmt w:val="decimal"/>
      <w:lvlText w:val="%1."/>
      <w:lvlJc w:val="left"/>
      <w:pPr>
        <w:ind w:left="360" w:hanging="360"/>
      </w:pPr>
      <w:rPr>
        <w:rFonts w:hint="default"/>
        <w:color w:val="auto"/>
      </w:rPr>
    </w:lvl>
    <w:lvl w:ilvl="1" w:tplc="7B144AD6" w:tentative="1">
      <w:start w:val="1"/>
      <w:numFmt w:val="lowerLetter"/>
      <w:lvlText w:val="%2."/>
      <w:lvlJc w:val="left"/>
      <w:pPr>
        <w:ind w:left="1440" w:hanging="360"/>
      </w:pPr>
    </w:lvl>
    <w:lvl w:ilvl="2" w:tplc="4540F890" w:tentative="1">
      <w:start w:val="1"/>
      <w:numFmt w:val="lowerRoman"/>
      <w:lvlText w:val="%3."/>
      <w:lvlJc w:val="right"/>
      <w:pPr>
        <w:ind w:left="2160" w:hanging="180"/>
      </w:pPr>
    </w:lvl>
    <w:lvl w:ilvl="3" w:tplc="4A7CEB16" w:tentative="1">
      <w:start w:val="1"/>
      <w:numFmt w:val="decimal"/>
      <w:lvlText w:val="%4."/>
      <w:lvlJc w:val="left"/>
      <w:pPr>
        <w:ind w:left="2880" w:hanging="360"/>
      </w:pPr>
    </w:lvl>
    <w:lvl w:ilvl="4" w:tplc="36501E42" w:tentative="1">
      <w:start w:val="1"/>
      <w:numFmt w:val="lowerLetter"/>
      <w:lvlText w:val="%5."/>
      <w:lvlJc w:val="left"/>
      <w:pPr>
        <w:ind w:left="3600" w:hanging="360"/>
      </w:pPr>
    </w:lvl>
    <w:lvl w:ilvl="5" w:tplc="1AB85900" w:tentative="1">
      <w:start w:val="1"/>
      <w:numFmt w:val="lowerRoman"/>
      <w:lvlText w:val="%6."/>
      <w:lvlJc w:val="right"/>
      <w:pPr>
        <w:ind w:left="4320" w:hanging="180"/>
      </w:pPr>
    </w:lvl>
    <w:lvl w:ilvl="6" w:tplc="AB241928" w:tentative="1">
      <w:start w:val="1"/>
      <w:numFmt w:val="decimal"/>
      <w:lvlText w:val="%7."/>
      <w:lvlJc w:val="left"/>
      <w:pPr>
        <w:ind w:left="5040" w:hanging="360"/>
      </w:pPr>
    </w:lvl>
    <w:lvl w:ilvl="7" w:tplc="99C2217E" w:tentative="1">
      <w:start w:val="1"/>
      <w:numFmt w:val="lowerLetter"/>
      <w:lvlText w:val="%8."/>
      <w:lvlJc w:val="left"/>
      <w:pPr>
        <w:ind w:left="5760" w:hanging="360"/>
      </w:pPr>
    </w:lvl>
    <w:lvl w:ilvl="8" w:tplc="5A141F46" w:tentative="1">
      <w:start w:val="1"/>
      <w:numFmt w:val="lowerRoman"/>
      <w:lvlText w:val="%9."/>
      <w:lvlJc w:val="right"/>
      <w:pPr>
        <w:ind w:left="6480" w:hanging="180"/>
      </w:pPr>
    </w:lvl>
  </w:abstractNum>
  <w:abstractNum w:abstractNumId="42" w15:restartNumberingAfterBreak="0">
    <w:nsid w:val="799E7C95"/>
    <w:multiLevelType w:val="multilevel"/>
    <w:tmpl w:val="B8D435E6"/>
    <w:lvl w:ilvl="0">
      <w:start w:val="1"/>
      <w:numFmt w:val="decimal"/>
      <w:lvlText w:val="%1."/>
      <w:lvlJc w:val="left"/>
      <w:pPr>
        <w:ind w:left="360" w:hanging="360"/>
      </w:pPr>
    </w:lvl>
    <w:lvl w:ilvl="1">
      <w:start w:val="1"/>
      <w:numFmt w:val="decimal"/>
      <w:isLgl/>
      <w:lvlText w:val="%1.%2."/>
      <w:lvlJc w:val="left"/>
      <w:pPr>
        <w:ind w:left="360" w:hanging="360"/>
      </w:pPr>
      <w:rPr>
        <w:rFonts w:eastAsia="Calibri" w:hint="default"/>
      </w:rPr>
    </w:lvl>
    <w:lvl w:ilvl="2">
      <w:start w:val="1"/>
      <w:numFmt w:val="decimal"/>
      <w:isLgl/>
      <w:lvlText w:val="%1.%2.%3."/>
      <w:lvlJc w:val="left"/>
      <w:pPr>
        <w:ind w:left="720" w:hanging="720"/>
      </w:pPr>
      <w:rPr>
        <w:rFonts w:eastAsia="Calibri" w:hint="default"/>
      </w:rPr>
    </w:lvl>
    <w:lvl w:ilvl="3">
      <w:start w:val="1"/>
      <w:numFmt w:val="decimal"/>
      <w:isLgl/>
      <w:lvlText w:val="%1.%2.%3.%4."/>
      <w:lvlJc w:val="left"/>
      <w:pPr>
        <w:ind w:left="720" w:hanging="720"/>
      </w:pPr>
      <w:rPr>
        <w:rFonts w:eastAsia="Calibri" w:hint="default"/>
      </w:rPr>
    </w:lvl>
    <w:lvl w:ilvl="4">
      <w:start w:val="1"/>
      <w:numFmt w:val="decimal"/>
      <w:isLgl/>
      <w:lvlText w:val="%1.%2.%3.%4.%5."/>
      <w:lvlJc w:val="left"/>
      <w:pPr>
        <w:ind w:left="720" w:hanging="720"/>
      </w:pPr>
      <w:rPr>
        <w:rFonts w:eastAsia="Calibri" w:hint="default"/>
      </w:rPr>
    </w:lvl>
    <w:lvl w:ilvl="5">
      <w:start w:val="1"/>
      <w:numFmt w:val="decimal"/>
      <w:isLgl/>
      <w:lvlText w:val="%1.%2.%3.%4.%5.%6."/>
      <w:lvlJc w:val="left"/>
      <w:pPr>
        <w:ind w:left="1080" w:hanging="1080"/>
      </w:pPr>
      <w:rPr>
        <w:rFonts w:eastAsia="Calibri" w:hint="default"/>
      </w:rPr>
    </w:lvl>
    <w:lvl w:ilvl="6">
      <w:start w:val="1"/>
      <w:numFmt w:val="decimal"/>
      <w:isLgl/>
      <w:lvlText w:val="%1.%2.%3.%4.%5.%6.%7."/>
      <w:lvlJc w:val="left"/>
      <w:pPr>
        <w:ind w:left="1080" w:hanging="1080"/>
      </w:pPr>
      <w:rPr>
        <w:rFonts w:eastAsia="Calibri" w:hint="default"/>
      </w:rPr>
    </w:lvl>
    <w:lvl w:ilvl="7">
      <w:start w:val="1"/>
      <w:numFmt w:val="decimal"/>
      <w:isLgl/>
      <w:lvlText w:val="%1.%2.%3.%4.%5.%6.%7.%8."/>
      <w:lvlJc w:val="left"/>
      <w:pPr>
        <w:ind w:left="1080" w:hanging="1080"/>
      </w:pPr>
      <w:rPr>
        <w:rFonts w:eastAsia="Calibri" w:hint="default"/>
      </w:rPr>
    </w:lvl>
    <w:lvl w:ilvl="8">
      <w:start w:val="1"/>
      <w:numFmt w:val="decimal"/>
      <w:isLgl/>
      <w:lvlText w:val="%1.%2.%3.%4.%5.%6.%7.%8.%9."/>
      <w:lvlJc w:val="left"/>
      <w:pPr>
        <w:ind w:left="1440" w:hanging="1440"/>
      </w:pPr>
      <w:rPr>
        <w:rFonts w:eastAsia="Calibri" w:hint="default"/>
      </w:rPr>
    </w:lvl>
  </w:abstractNum>
  <w:abstractNum w:abstractNumId="43" w15:restartNumberingAfterBreak="0">
    <w:nsid w:val="7CBD348C"/>
    <w:multiLevelType w:val="hybridMultilevel"/>
    <w:tmpl w:val="36BE803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36"/>
  </w:num>
  <w:num w:numId="2">
    <w:abstractNumId w:val="5"/>
  </w:num>
  <w:num w:numId="3">
    <w:abstractNumId w:val="10"/>
  </w:num>
  <w:num w:numId="4">
    <w:abstractNumId w:val="6"/>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num>
  <w:num w:numId="7">
    <w:abstractNumId w:val="15"/>
  </w:num>
  <w:num w:numId="8">
    <w:abstractNumId w:val="34"/>
  </w:num>
  <w:num w:numId="9">
    <w:abstractNumId w:val="41"/>
  </w:num>
  <w:num w:numId="10">
    <w:abstractNumId w:val="38"/>
  </w:num>
  <w:num w:numId="11">
    <w:abstractNumId w:val="18"/>
  </w:num>
  <w:num w:numId="12">
    <w:abstractNumId w:val="29"/>
  </w:num>
  <w:num w:numId="13">
    <w:abstractNumId w:val="13"/>
  </w:num>
  <w:num w:numId="14">
    <w:abstractNumId w:val="2"/>
  </w:num>
  <w:num w:numId="15">
    <w:abstractNumId w:val="0"/>
  </w:num>
  <w:num w:numId="16">
    <w:abstractNumId w:val="7"/>
  </w:num>
  <w:num w:numId="17">
    <w:abstractNumId w:val="30"/>
  </w:num>
  <w:num w:numId="18">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num>
  <w:num w:numId="20">
    <w:abstractNumId w:val="32"/>
  </w:num>
  <w:num w:numId="21">
    <w:abstractNumId w:val="12"/>
  </w:num>
  <w:num w:numId="22">
    <w:abstractNumId w:val="31"/>
  </w:num>
  <w:num w:numId="23">
    <w:abstractNumId w:val="14"/>
  </w:num>
  <w:num w:numId="24">
    <w:abstractNumId w:val="25"/>
  </w:num>
  <w:num w:numId="25">
    <w:abstractNumId w:val="40"/>
  </w:num>
  <w:num w:numId="26">
    <w:abstractNumId w:val="42"/>
  </w:num>
  <w:num w:numId="27">
    <w:abstractNumId w:val="35"/>
  </w:num>
  <w:num w:numId="28">
    <w:abstractNumId w:val="22"/>
  </w:num>
  <w:num w:numId="29">
    <w:abstractNumId w:val="16"/>
  </w:num>
  <w:num w:numId="30">
    <w:abstractNumId w:val="27"/>
  </w:num>
  <w:num w:numId="31">
    <w:abstractNumId w:val="26"/>
  </w:num>
  <w:num w:numId="32">
    <w:abstractNumId w:val="1"/>
  </w:num>
  <w:num w:numId="33">
    <w:abstractNumId w:val="21"/>
  </w:num>
  <w:num w:numId="34">
    <w:abstractNumId w:val="11"/>
  </w:num>
  <w:num w:numId="35">
    <w:abstractNumId w:val="37"/>
  </w:num>
  <w:num w:numId="36">
    <w:abstractNumId w:val="19"/>
  </w:num>
  <w:num w:numId="37">
    <w:abstractNumId w:val="9"/>
  </w:num>
  <w:num w:numId="38">
    <w:abstractNumId w:val="4"/>
  </w:num>
  <w:num w:numId="39">
    <w:abstractNumId w:val="39"/>
  </w:num>
  <w:num w:numId="40">
    <w:abstractNumId w:val="17"/>
  </w:num>
  <w:num w:numId="41">
    <w:abstractNumId w:val="8"/>
  </w:num>
  <w:num w:numId="42">
    <w:abstractNumId w:val="43"/>
  </w:num>
  <w:num w:numId="43">
    <w:abstractNumId w:val="28"/>
  </w:num>
  <w:num w:numId="44">
    <w:abstractNumId w:val="3"/>
  </w:num>
  <w:numIdMacAtCleanup w:val="1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vel">
    <w15:presenceInfo w15:providerId="None" w15:userId="Pav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trackRevisions/>
  <w:defaultTabStop w:val="708"/>
  <w:hyphenationZone w:val="425"/>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4B8B"/>
    <w:rsid w:val="00000950"/>
    <w:rsid w:val="00024300"/>
    <w:rsid w:val="00050686"/>
    <w:rsid w:val="00050E6A"/>
    <w:rsid w:val="00056FD5"/>
    <w:rsid w:val="00057013"/>
    <w:rsid w:val="0006322A"/>
    <w:rsid w:val="00065720"/>
    <w:rsid w:val="00065BFD"/>
    <w:rsid w:val="00070B6D"/>
    <w:rsid w:val="00070E73"/>
    <w:rsid w:val="00072878"/>
    <w:rsid w:val="000A15BF"/>
    <w:rsid w:val="000A35B3"/>
    <w:rsid w:val="000A6BC6"/>
    <w:rsid w:val="000B0F61"/>
    <w:rsid w:val="000B187D"/>
    <w:rsid w:val="000B58E7"/>
    <w:rsid w:val="000C1CBB"/>
    <w:rsid w:val="000C2946"/>
    <w:rsid w:val="000C5EF0"/>
    <w:rsid w:val="000D2F3E"/>
    <w:rsid w:val="000E2AF9"/>
    <w:rsid w:val="000E67AC"/>
    <w:rsid w:val="000F2DF9"/>
    <w:rsid w:val="0010223A"/>
    <w:rsid w:val="001107FA"/>
    <w:rsid w:val="001142C5"/>
    <w:rsid w:val="0011496D"/>
    <w:rsid w:val="00117F2C"/>
    <w:rsid w:val="00121F9B"/>
    <w:rsid w:val="001247B0"/>
    <w:rsid w:val="00136377"/>
    <w:rsid w:val="001458E3"/>
    <w:rsid w:val="0014601A"/>
    <w:rsid w:val="00156780"/>
    <w:rsid w:val="001569D3"/>
    <w:rsid w:val="0016429A"/>
    <w:rsid w:val="00164700"/>
    <w:rsid w:val="0017383A"/>
    <w:rsid w:val="00193316"/>
    <w:rsid w:val="001947A2"/>
    <w:rsid w:val="00194AFC"/>
    <w:rsid w:val="001A175A"/>
    <w:rsid w:val="001A385C"/>
    <w:rsid w:val="001A57F7"/>
    <w:rsid w:val="001A7BE6"/>
    <w:rsid w:val="001B5057"/>
    <w:rsid w:val="001C0C0C"/>
    <w:rsid w:val="001C1A26"/>
    <w:rsid w:val="001C4C5F"/>
    <w:rsid w:val="001C5410"/>
    <w:rsid w:val="001D2625"/>
    <w:rsid w:val="001D7718"/>
    <w:rsid w:val="001E3CA1"/>
    <w:rsid w:val="001E79AE"/>
    <w:rsid w:val="00202D3E"/>
    <w:rsid w:val="00207C2D"/>
    <w:rsid w:val="0021039E"/>
    <w:rsid w:val="0021162D"/>
    <w:rsid w:val="00212677"/>
    <w:rsid w:val="00213FF9"/>
    <w:rsid w:val="00217B31"/>
    <w:rsid w:val="00223620"/>
    <w:rsid w:val="002407D0"/>
    <w:rsid w:val="00252636"/>
    <w:rsid w:val="00254B06"/>
    <w:rsid w:val="00261085"/>
    <w:rsid w:val="00262749"/>
    <w:rsid w:val="00266CD4"/>
    <w:rsid w:val="00285689"/>
    <w:rsid w:val="002866A6"/>
    <w:rsid w:val="00293147"/>
    <w:rsid w:val="00293DAB"/>
    <w:rsid w:val="00294B8B"/>
    <w:rsid w:val="002B0902"/>
    <w:rsid w:val="002B12C1"/>
    <w:rsid w:val="002C097B"/>
    <w:rsid w:val="002C3D43"/>
    <w:rsid w:val="002C6858"/>
    <w:rsid w:val="002D035E"/>
    <w:rsid w:val="002D49BD"/>
    <w:rsid w:val="002D54CA"/>
    <w:rsid w:val="002D57E8"/>
    <w:rsid w:val="002E3126"/>
    <w:rsid w:val="002E3EBC"/>
    <w:rsid w:val="002E7965"/>
    <w:rsid w:val="002F2514"/>
    <w:rsid w:val="002F47E2"/>
    <w:rsid w:val="002F6FE1"/>
    <w:rsid w:val="003052FE"/>
    <w:rsid w:val="003079D9"/>
    <w:rsid w:val="003223F3"/>
    <w:rsid w:val="00324748"/>
    <w:rsid w:val="003448D7"/>
    <w:rsid w:val="00350AAB"/>
    <w:rsid w:val="00356DB9"/>
    <w:rsid w:val="003656A6"/>
    <w:rsid w:val="003673F8"/>
    <w:rsid w:val="003769C0"/>
    <w:rsid w:val="0038117E"/>
    <w:rsid w:val="003831DB"/>
    <w:rsid w:val="003918E9"/>
    <w:rsid w:val="0039241C"/>
    <w:rsid w:val="00392CBE"/>
    <w:rsid w:val="003A1628"/>
    <w:rsid w:val="003A56AC"/>
    <w:rsid w:val="003A77F3"/>
    <w:rsid w:val="003A79C1"/>
    <w:rsid w:val="003B0E3F"/>
    <w:rsid w:val="003B3FA3"/>
    <w:rsid w:val="003D55A4"/>
    <w:rsid w:val="003D67EA"/>
    <w:rsid w:val="003E4819"/>
    <w:rsid w:val="003E7618"/>
    <w:rsid w:val="003F5410"/>
    <w:rsid w:val="003F63A5"/>
    <w:rsid w:val="00402AB5"/>
    <w:rsid w:val="004046FE"/>
    <w:rsid w:val="00415537"/>
    <w:rsid w:val="0043659E"/>
    <w:rsid w:val="0044035E"/>
    <w:rsid w:val="00441619"/>
    <w:rsid w:val="00441B21"/>
    <w:rsid w:val="00444694"/>
    <w:rsid w:val="00461D94"/>
    <w:rsid w:val="00462337"/>
    <w:rsid w:val="00463488"/>
    <w:rsid w:val="00463C47"/>
    <w:rsid w:val="00465325"/>
    <w:rsid w:val="0046680B"/>
    <w:rsid w:val="00471C87"/>
    <w:rsid w:val="0047202E"/>
    <w:rsid w:val="00473519"/>
    <w:rsid w:val="0047610C"/>
    <w:rsid w:val="00481B3B"/>
    <w:rsid w:val="0048450E"/>
    <w:rsid w:val="00486323"/>
    <w:rsid w:val="00491288"/>
    <w:rsid w:val="004A1655"/>
    <w:rsid w:val="004A25D6"/>
    <w:rsid w:val="004A3393"/>
    <w:rsid w:val="004B4276"/>
    <w:rsid w:val="004C195F"/>
    <w:rsid w:val="004C5DC0"/>
    <w:rsid w:val="004D0400"/>
    <w:rsid w:val="004D0F3F"/>
    <w:rsid w:val="004D0FE6"/>
    <w:rsid w:val="004D2E58"/>
    <w:rsid w:val="004D61C0"/>
    <w:rsid w:val="004E005A"/>
    <w:rsid w:val="004E7A05"/>
    <w:rsid w:val="004E7B29"/>
    <w:rsid w:val="004F4E94"/>
    <w:rsid w:val="004F7A0F"/>
    <w:rsid w:val="005015C5"/>
    <w:rsid w:val="00504391"/>
    <w:rsid w:val="00514FE2"/>
    <w:rsid w:val="00520E65"/>
    <w:rsid w:val="00522128"/>
    <w:rsid w:val="0055137D"/>
    <w:rsid w:val="00552FDF"/>
    <w:rsid w:val="0056488C"/>
    <w:rsid w:val="005662DD"/>
    <w:rsid w:val="00576ABB"/>
    <w:rsid w:val="00584E9D"/>
    <w:rsid w:val="005876EB"/>
    <w:rsid w:val="005930A4"/>
    <w:rsid w:val="00595B0F"/>
    <w:rsid w:val="005966C5"/>
    <w:rsid w:val="00597FE9"/>
    <w:rsid w:val="005A4967"/>
    <w:rsid w:val="005A525B"/>
    <w:rsid w:val="005A5DDE"/>
    <w:rsid w:val="005A5E5C"/>
    <w:rsid w:val="005B39A6"/>
    <w:rsid w:val="005B401F"/>
    <w:rsid w:val="005B68A2"/>
    <w:rsid w:val="005C0F97"/>
    <w:rsid w:val="005C43F6"/>
    <w:rsid w:val="005D1B51"/>
    <w:rsid w:val="005E086B"/>
    <w:rsid w:val="005E1885"/>
    <w:rsid w:val="005E2BCD"/>
    <w:rsid w:val="005F2E28"/>
    <w:rsid w:val="005F584E"/>
    <w:rsid w:val="005F7D33"/>
    <w:rsid w:val="006106C6"/>
    <w:rsid w:val="0062089C"/>
    <w:rsid w:val="00623207"/>
    <w:rsid w:val="006244FB"/>
    <w:rsid w:val="00626705"/>
    <w:rsid w:val="00630B68"/>
    <w:rsid w:val="00632674"/>
    <w:rsid w:val="00646A3B"/>
    <w:rsid w:val="00646FA5"/>
    <w:rsid w:val="00657913"/>
    <w:rsid w:val="00660F1A"/>
    <w:rsid w:val="006744B0"/>
    <w:rsid w:val="00675AA5"/>
    <w:rsid w:val="0067695E"/>
    <w:rsid w:val="00677046"/>
    <w:rsid w:val="00680A7F"/>
    <w:rsid w:val="00682A2C"/>
    <w:rsid w:val="006857EF"/>
    <w:rsid w:val="00686F5C"/>
    <w:rsid w:val="006A051A"/>
    <w:rsid w:val="006C1CBC"/>
    <w:rsid w:val="006C682D"/>
    <w:rsid w:val="006C7C0D"/>
    <w:rsid w:val="006C7E84"/>
    <w:rsid w:val="006F0FA8"/>
    <w:rsid w:val="006F2901"/>
    <w:rsid w:val="006F6AEE"/>
    <w:rsid w:val="0071333D"/>
    <w:rsid w:val="00716AB6"/>
    <w:rsid w:val="0072014C"/>
    <w:rsid w:val="007204E2"/>
    <w:rsid w:val="00721C94"/>
    <w:rsid w:val="00722833"/>
    <w:rsid w:val="00723B1F"/>
    <w:rsid w:val="00727D1E"/>
    <w:rsid w:val="00735033"/>
    <w:rsid w:val="00746923"/>
    <w:rsid w:val="00767547"/>
    <w:rsid w:val="00773DAE"/>
    <w:rsid w:val="00780A11"/>
    <w:rsid w:val="007826CE"/>
    <w:rsid w:val="00786E0E"/>
    <w:rsid w:val="00793743"/>
    <w:rsid w:val="00796886"/>
    <w:rsid w:val="007A3ADE"/>
    <w:rsid w:val="007A6069"/>
    <w:rsid w:val="007D34C9"/>
    <w:rsid w:val="007E0237"/>
    <w:rsid w:val="007F00E2"/>
    <w:rsid w:val="007F18E1"/>
    <w:rsid w:val="007F44A0"/>
    <w:rsid w:val="008029EE"/>
    <w:rsid w:val="00802BD8"/>
    <w:rsid w:val="0080529E"/>
    <w:rsid w:val="008109D8"/>
    <w:rsid w:val="00810E79"/>
    <w:rsid w:val="00811226"/>
    <w:rsid w:val="00814491"/>
    <w:rsid w:val="00821F41"/>
    <w:rsid w:val="008319F3"/>
    <w:rsid w:val="0083503B"/>
    <w:rsid w:val="00841AA6"/>
    <w:rsid w:val="00845EDD"/>
    <w:rsid w:val="00856379"/>
    <w:rsid w:val="00871107"/>
    <w:rsid w:val="0087113F"/>
    <w:rsid w:val="00884F82"/>
    <w:rsid w:val="008964D5"/>
    <w:rsid w:val="008A3192"/>
    <w:rsid w:val="008A5C42"/>
    <w:rsid w:val="008B0AC0"/>
    <w:rsid w:val="008B5178"/>
    <w:rsid w:val="008C2D47"/>
    <w:rsid w:val="008C59A6"/>
    <w:rsid w:val="008D4348"/>
    <w:rsid w:val="008D7506"/>
    <w:rsid w:val="008E0E7A"/>
    <w:rsid w:val="008E423A"/>
    <w:rsid w:val="008F44DD"/>
    <w:rsid w:val="008F7E77"/>
    <w:rsid w:val="009029E5"/>
    <w:rsid w:val="00906D1A"/>
    <w:rsid w:val="00910FE4"/>
    <w:rsid w:val="00914257"/>
    <w:rsid w:val="0091492D"/>
    <w:rsid w:val="009206C6"/>
    <w:rsid w:val="00922957"/>
    <w:rsid w:val="0093037A"/>
    <w:rsid w:val="00940FB1"/>
    <w:rsid w:val="00944CCF"/>
    <w:rsid w:val="00945039"/>
    <w:rsid w:val="0094652D"/>
    <w:rsid w:val="00947041"/>
    <w:rsid w:val="00950925"/>
    <w:rsid w:val="00950C0E"/>
    <w:rsid w:val="00950F48"/>
    <w:rsid w:val="00954C7A"/>
    <w:rsid w:val="009563FE"/>
    <w:rsid w:val="00956C5A"/>
    <w:rsid w:val="009607BE"/>
    <w:rsid w:val="00961A73"/>
    <w:rsid w:val="00961F1C"/>
    <w:rsid w:val="00961FD2"/>
    <w:rsid w:val="00965574"/>
    <w:rsid w:val="00967B35"/>
    <w:rsid w:val="00974FDF"/>
    <w:rsid w:val="00981EB0"/>
    <w:rsid w:val="009849ED"/>
    <w:rsid w:val="00986955"/>
    <w:rsid w:val="00987E64"/>
    <w:rsid w:val="00990B37"/>
    <w:rsid w:val="009938FC"/>
    <w:rsid w:val="00994506"/>
    <w:rsid w:val="009A156C"/>
    <w:rsid w:val="009A7138"/>
    <w:rsid w:val="009C09BC"/>
    <w:rsid w:val="009C0C06"/>
    <w:rsid w:val="009C1382"/>
    <w:rsid w:val="009C4FF0"/>
    <w:rsid w:val="009E6511"/>
    <w:rsid w:val="009F226B"/>
    <w:rsid w:val="009F317D"/>
    <w:rsid w:val="00A00607"/>
    <w:rsid w:val="00A04CBF"/>
    <w:rsid w:val="00A05FD3"/>
    <w:rsid w:val="00A15558"/>
    <w:rsid w:val="00A22AD8"/>
    <w:rsid w:val="00A32892"/>
    <w:rsid w:val="00A37EE9"/>
    <w:rsid w:val="00A43091"/>
    <w:rsid w:val="00A4515E"/>
    <w:rsid w:val="00A52249"/>
    <w:rsid w:val="00A67570"/>
    <w:rsid w:val="00A70C78"/>
    <w:rsid w:val="00A7246C"/>
    <w:rsid w:val="00A7666E"/>
    <w:rsid w:val="00A810EB"/>
    <w:rsid w:val="00A93899"/>
    <w:rsid w:val="00A97D02"/>
    <w:rsid w:val="00AA24EE"/>
    <w:rsid w:val="00AB0C32"/>
    <w:rsid w:val="00AB0DC2"/>
    <w:rsid w:val="00AC0A4F"/>
    <w:rsid w:val="00AC3704"/>
    <w:rsid w:val="00AC77BE"/>
    <w:rsid w:val="00AC7B65"/>
    <w:rsid w:val="00AD1AF0"/>
    <w:rsid w:val="00AD6EED"/>
    <w:rsid w:val="00AE0273"/>
    <w:rsid w:val="00AE02F7"/>
    <w:rsid w:val="00AE1988"/>
    <w:rsid w:val="00AE2A6D"/>
    <w:rsid w:val="00AE4C19"/>
    <w:rsid w:val="00AE795B"/>
    <w:rsid w:val="00AF28F7"/>
    <w:rsid w:val="00AF2EDC"/>
    <w:rsid w:val="00AF4D25"/>
    <w:rsid w:val="00B0186A"/>
    <w:rsid w:val="00B06021"/>
    <w:rsid w:val="00B1080F"/>
    <w:rsid w:val="00B12E31"/>
    <w:rsid w:val="00B24C55"/>
    <w:rsid w:val="00B2535D"/>
    <w:rsid w:val="00B25603"/>
    <w:rsid w:val="00B346C2"/>
    <w:rsid w:val="00B43D0A"/>
    <w:rsid w:val="00B46365"/>
    <w:rsid w:val="00B505BB"/>
    <w:rsid w:val="00B573AF"/>
    <w:rsid w:val="00B70108"/>
    <w:rsid w:val="00B72AB3"/>
    <w:rsid w:val="00B84EEC"/>
    <w:rsid w:val="00B94D0A"/>
    <w:rsid w:val="00B9540F"/>
    <w:rsid w:val="00BA0E05"/>
    <w:rsid w:val="00BA2E2E"/>
    <w:rsid w:val="00BA5BB1"/>
    <w:rsid w:val="00BA5E21"/>
    <w:rsid w:val="00BA6336"/>
    <w:rsid w:val="00BB1250"/>
    <w:rsid w:val="00BB3771"/>
    <w:rsid w:val="00BB4663"/>
    <w:rsid w:val="00BC3C17"/>
    <w:rsid w:val="00BC3C1C"/>
    <w:rsid w:val="00BD144E"/>
    <w:rsid w:val="00BD26FE"/>
    <w:rsid w:val="00BD4F05"/>
    <w:rsid w:val="00BE60B5"/>
    <w:rsid w:val="00BF1684"/>
    <w:rsid w:val="00C0593E"/>
    <w:rsid w:val="00C070CA"/>
    <w:rsid w:val="00C17B16"/>
    <w:rsid w:val="00C2659A"/>
    <w:rsid w:val="00C26D78"/>
    <w:rsid w:val="00C30480"/>
    <w:rsid w:val="00C44570"/>
    <w:rsid w:val="00C45E87"/>
    <w:rsid w:val="00C541B4"/>
    <w:rsid w:val="00C54226"/>
    <w:rsid w:val="00C564D8"/>
    <w:rsid w:val="00C57895"/>
    <w:rsid w:val="00C61248"/>
    <w:rsid w:val="00C6408A"/>
    <w:rsid w:val="00C75B24"/>
    <w:rsid w:val="00C8591A"/>
    <w:rsid w:val="00CA03AE"/>
    <w:rsid w:val="00CA39BF"/>
    <w:rsid w:val="00CA488B"/>
    <w:rsid w:val="00CB3A01"/>
    <w:rsid w:val="00CB41A0"/>
    <w:rsid w:val="00CB5C64"/>
    <w:rsid w:val="00CC349F"/>
    <w:rsid w:val="00CC723D"/>
    <w:rsid w:val="00CD0698"/>
    <w:rsid w:val="00CE73A6"/>
    <w:rsid w:val="00CF1A67"/>
    <w:rsid w:val="00CF3B61"/>
    <w:rsid w:val="00CF6975"/>
    <w:rsid w:val="00D00557"/>
    <w:rsid w:val="00D0357B"/>
    <w:rsid w:val="00D074B8"/>
    <w:rsid w:val="00D12561"/>
    <w:rsid w:val="00D27496"/>
    <w:rsid w:val="00D327AD"/>
    <w:rsid w:val="00D52E1F"/>
    <w:rsid w:val="00D623FA"/>
    <w:rsid w:val="00D64518"/>
    <w:rsid w:val="00D73635"/>
    <w:rsid w:val="00D74DE6"/>
    <w:rsid w:val="00D82C85"/>
    <w:rsid w:val="00D84C56"/>
    <w:rsid w:val="00DA094A"/>
    <w:rsid w:val="00DA1F8D"/>
    <w:rsid w:val="00DA3A08"/>
    <w:rsid w:val="00DB722D"/>
    <w:rsid w:val="00DC03A7"/>
    <w:rsid w:val="00DC0F9D"/>
    <w:rsid w:val="00DD3BD3"/>
    <w:rsid w:val="00DE78A0"/>
    <w:rsid w:val="00DF1446"/>
    <w:rsid w:val="00DF17E4"/>
    <w:rsid w:val="00DF5794"/>
    <w:rsid w:val="00E02C8F"/>
    <w:rsid w:val="00E13AC8"/>
    <w:rsid w:val="00E34904"/>
    <w:rsid w:val="00E37628"/>
    <w:rsid w:val="00E41846"/>
    <w:rsid w:val="00E42632"/>
    <w:rsid w:val="00E4275C"/>
    <w:rsid w:val="00E460D4"/>
    <w:rsid w:val="00E61463"/>
    <w:rsid w:val="00E65A1A"/>
    <w:rsid w:val="00E70691"/>
    <w:rsid w:val="00E711AA"/>
    <w:rsid w:val="00E72D87"/>
    <w:rsid w:val="00E73DDD"/>
    <w:rsid w:val="00E74BBC"/>
    <w:rsid w:val="00E756AE"/>
    <w:rsid w:val="00E7670B"/>
    <w:rsid w:val="00E83D1C"/>
    <w:rsid w:val="00E90BFE"/>
    <w:rsid w:val="00E97D5B"/>
    <w:rsid w:val="00EA52D1"/>
    <w:rsid w:val="00EB4A6A"/>
    <w:rsid w:val="00EC28A3"/>
    <w:rsid w:val="00EC3FDE"/>
    <w:rsid w:val="00EC5BCE"/>
    <w:rsid w:val="00EC66B3"/>
    <w:rsid w:val="00ED18BF"/>
    <w:rsid w:val="00EE037B"/>
    <w:rsid w:val="00EE31E4"/>
    <w:rsid w:val="00EE5F52"/>
    <w:rsid w:val="00EF2DF2"/>
    <w:rsid w:val="00EF32A6"/>
    <w:rsid w:val="00EF7C9F"/>
    <w:rsid w:val="00F0790D"/>
    <w:rsid w:val="00F13341"/>
    <w:rsid w:val="00F21C5F"/>
    <w:rsid w:val="00F24847"/>
    <w:rsid w:val="00F264C1"/>
    <w:rsid w:val="00F268D6"/>
    <w:rsid w:val="00F313B6"/>
    <w:rsid w:val="00F34777"/>
    <w:rsid w:val="00F42256"/>
    <w:rsid w:val="00F4528C"/>
    <w:rsid w:val="00F608B9"/>
    <w:rsid w:val="00F63BD1"/>
    <w:rsid w:val="00F65F27"/>
    <w:rsid w:val="00F70E94"/>
    <w:rsid w:val="00F72CD6"/>
    <w:rsid w:val="00F75180"/>
    <w:rsid w:val="00F77FC5"/>
    <w:rsid w:val="00F87FD0"/>
    <w:rsid w:val="00FA5777"/>
    <w:rsid w:val="00FB1D0D"/>
    <w:rsid w:val="00FB4511"/>
    <w:rsid w:val="00FB49B6"/>
    <w:rsid w:val="00FB6A13"/>
    <w:rsid w:val="00FC126F"/>
    <w:rsid w:val="00FC1BA1"/>
    <w:rsid w:val="00FD78F6"/>
    <w:rsid w:val="00FE27B8"/>
    <w:rsid w:val="00FE6CDB"/>
    <w:rsid w:val="00FF06F5"/>
    <w:rsid w:val="00FF16CF"/>
    <w:rsid w:val="00FF3729"/>
    <w:rsid w:val="00FF46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966FACC"/>
  <w15:docId w15:val="{0EBA698F-7FB0-4938-8495-A72E84748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94B8B"/>
    <w:pPr>
      <w:suppressAutoHyphens/>
      <w:jc w:val="both"/>
    </w:pPr>
    <w:rPr>
      <w:rFonts w:ascii="Arial" w:eastAsia="Times New Roman" w:hAnsi="Arial" w:cs="Arial"/>
      <w:lang w:eastAsia="ar-SA"/>
    </w:rPr>
  </w:style>
  <w:style w:type="paragraph" w:styleId="Nadpis1">
    <w:name w:val="heading 1"/>
    <w:aliases w:val="kapitola,Chapter,NADPIS1,adpis 1,Kapitola,Kapitola1,Kapitola2,Kapitola3,Kapitola4,Kapitola5,Kapitola11,Kapitola21,Kapitola31,Kapitola41,Kapitola6,Kapitola12,Kapitola22,Kapitola32,Kapitola42,Kapitola51,Kapitola111,Kapitola211,Kapitola311,h1,F8"/>
    <w:basedOn w:val="Normln"/>
    <w:link w:val="Nadpis1Char"/>
    <w:uiPriority w:val="99"/>
    <w:qFormat/>
    <w:rsid w:val="00906D1A"/>
    <w:pPr>
      <w:keepNext/>
      <w:numPr>
        <w:numId w:val="5"/>
      </w:numPr>
      <w:suppressAutoHyphens w:val="0"/>
      <w:spacing w:before="240" w:after="60"/>
      <w:jc w:val="left"/>
      <w:outlineLvl w:val="0"/>
    </w:pPr>
    <w:rPr>
      <w:rFonts w:eastAsia="Calibri"/>
      <w:sz w:val="22"/>
      <w:szCs w:val="22"/>
      <w:lang w:eastAsia="cs-CZ"/>
    </w:rPr>
  </w:style>
  <w:style w:type="paragraph" w:styleId="Nadpis2">
    <w:name w:val="heading 2"/>
    <w:aliases w:val="Outline2 Char,HAA-Section Char,Sub Heading Char,ignorer2 Char,Nadpis_2 Char,adpis 2 Char,Heading 2 Char,Nadpis 2 úroveň Char,Outline2,HAA-Section,Sub Heading,ignorer2,Nadpis_2,adpis 2,Nadpis 2 úroveň Char Char,Nadpis 2 úroveň,h2"/>
    <w:basedOn w:val="Normln"/>
    <w:link w:val="Nadpis2Char"/>
    <w:uiPriority w:val="99"/>
    <w:qFormat/>
    <w:rsid w:val="00906D1A"/>
    <w:pPr>
      <w:numPr>
        <w:ilvl w:val="1"/>
        <w:numId w:val="5"/>
      </w:numPr>
      <w:suppressAutoHyphens w:val="0"/>
      <w:spacing w:before="240" w:after="60"/>
      <w:outlineLvl w:val="1"/>
    </w:pPr>
    <w:rPr>
      <w:rFonts w:eastAsia="Calibri"/>
      <w:sz w:val="22"/>
      <w:szCs w:val="22"/>
      <w:lang w:eastAsia="cs-CZ"/>
    </w:rPr>
  </w:style>
  <w:style w:type="paragraph" w:styleId="Nadpis3">
    <w:name w:val="heading 3"/>
    <w:aliases w:val="Nadpis 3 Char2,Nadpis 3 Char1 Char,Nadpis 3 Char Char Char,Obyeajný Char Char Char,H3 Char Char Char,Obyeajný Char1 Char,H3 Char1 Char,Styl Nadpis 3 Char Char Char,Heading 3 Char2 Char Char,Heading 3 Char Char1 Char Char,Nadpis 3 Char1,H3 Cha"/>
    <w:basedOn w:val="Normln"/>
    <w:link w:val="Nadpis3Char"/>
    <w:uiPriority w:val="99"/>
    <w:qFormat/>
    <w:rsid w:val="00906D1A"/>
    <w:pPr>
      <w:keepNext/>
      <w:numPr>
        <w:ilvl w:val="2"/>
        <w:numId w:val="5"/>
      </w:numPr>
      <w:suppressAutoHyphens w:val="0"/>
      <w:spacing w:before="240" w:after="60"/>
      <w:jc w:val="left"/>
      <w:outlineLvl w:val="2"/>
    </w:pPr>
    <w:rPr>
      <w:rFonts w:eastAsia="Calibri"/>
      <w:sz w:val="22"/>
      <w:szCs w:val="22"/>
      <w:lang w:eastAsia="cs-CZ"/>
    </w:rPr>
  </w:style>
  <w:style w:type="paragraph" w:styleId="Nadpis4">
    <w:name w:val="heading 4"/>
    <w:aliases w:val="1.podnadpis,H4,Heading 4 Char2,Heading 4 Char1 Char,Heading 4 Char Char Char,Heading 4 Char Char1,1-1,Odstavec 1,Odstavec 11,Odstavec 12,Odstavec 13,Odstavec 14,Odstavec 111,Odstavec 121,Odstavec 131,Odstavec 15,Odstavec 141,V_Hea"/>
    <w:basedOn w:val="Normln"/>
    <w:link w:val="Nadpis4Char"/>
    <w:uiPriority w:val="99"/>
    <w:qFormat/>
    <w:rsid w:val="00906D1A"/>
    <w:pPr>
      <w:keepNext/>
      <w:numPr>
        <w:ilvl w:val="3"/>
        <w:numId w:val="5"/>
      </w:numPr>
      <w:suppressAutoHyphens w:val="0"/>
      <w:spacing w:before="240" w:after="60"/>
      <w:jc w:val="left"/>
      <w:outlineLvl w:val="3"/>
    </w:pPr>
    <w:rPr>
      <w:rFonts w:eastAsia="Calibri" w:cs="Times New Roman"/>
      <w:sz w:val="28"/>
      <w:szCs w:val="28"/>
      <w:lang w:eastAsia="cs-CZ"/>
    </w:rPr>
  </w:style>
  <w:style w:type="paragraph" w:styleId="Nadpis5">
    <w:name w:val="heading 5"/>
    <w:aliases w:val="_2.podnadpis"/>
    <w:basedOn w:val="Normln"/>
    <w:link w:val="Nadpis5Char"/>
    <w:uiPriority w:val="99"/>
    <w:qFormat/>
    <w:rsid w:val="00906D1A"/>
    <w:pPr>
      <w:numPr>
        <w:ilvl w:val="4"/>
        <w:numId w:val="5"/>
      </w:numPr>
      <w:suppressAutoHyphens w:val="0"/>
      <w:spacing w:before="240" w:after="60"/>
      <w:jc w:val="left"/>
      <w:outlineLvl w:val="4"/>
    </w:pPr>
    <w:rPr>
      <w:rFonts w:eastAsia="Calibri" w:cs="Times New Roman"/>
      <w:i/>
      <w:iCs/>
      <w:sz w:val="26"/>
      <w:szCs w:val="26"/>
      <w:lang w:eastAsia="cs-CZ"/>
    </w:rPr>
  </w:style>
  <w:style w:type="paragraph" w:styleId="Nadpis6">
    <w:name w:val="heading 6"/>
    <w:basedOn w:val="Normln"/>
    <w:link w:val="Nadpis6Char"/>
    <w:uiPriority w:val="99"/>
    <w:qFormat/>
    <w:rsid w:val="00906D1A"/>
    <w:pPr>
      <w:numPr>
        <w:ilvl w:val="5"/>
        <w:numId w:val="5"/>
      </w:numPr>
      <w:suppressAutoHyphens w:val="0"/>
      <w:spacing w:before="240" w:after="60"/>
      <w:jc w:val="left"/>
      <w:outlineLvl w:val="5"/>
    </w:pPr>
    <w:rPr>
      <w:rFonts w:eastAsia="Calibri" w:cs="Times New Roman"/>
      <w:b/>
      <w:bCs/>
      <w:sz w:val="22"/>
      <w:szCs w:val="22"/>
      <w:lang w:eastAsia="cs-CZ"/>
    </w:rPr>
  </w:style>
  <w:style w:type="paragraph" w:styleId="Nadpis7">
    <w:name w:val="heading 7"/>
    <w:basedOn w:val="Normln"/>
    <w:link w:val="Nadpis7Char"/>
    <w:uiPriority w:val="99"/>
    <w:qFormat/>
    <w:rsid w:val="00906D1A"/>
    <w:pPr>
      <w:numPr>
        <w:ilvl w:val="6"/>
        <w:numId w:val="5"/>
      </w:numPr>
      <w:suppressAutoHyphens w:val="0"/>
      <w:spacing w:before="240" w:after="60"/>
      <w:jc w:val="left"/>
      <w:outlineLvl w:val="6"/>
    </w:pPr>
    <w:rPr>
      <w:rFonts w:eastAsia="Calibri" w:cs="Times New Roman"/>
      <w:sz w:val="24"/>
      <w:szCs w:val="24"/>
      <w:lang w:eastAsia="cs-CZ"/>
    </w:rPr>
  </w:style>
  <w:style w:type="paragraph" w:styleId="Nadpis8">
    <w:name w:val="heading 8"/>
    <w:basedOn w:val="Normln"/>
    <w:link w:val="Nadpis8Char"/>
    <w:uiPriority w:val="99"/>
    <w:qFormat/>
    <w:rsid w:val="00906D1A"/>
    <w:pPr>
      <w:numPr>
        <w:ilvl w:val="7"/>
        <w:numId w:val="5"/>
      </w:numPr>
      <w:suppressAutoHyphens w:val="0"/>
      <w:spacing w:before="240" w:after="60"/>
      <w:jc w:val="left"/>
      <w:outlineLvl w:val="7"/>
    </w:pPr>
    <w:rPr>
      <w:rFonts w:eastAsia="Calibri" w:cs="Times New Roman"/>
      <w:i/>
      <w:iCs/>
      <w:sz w:val="24"/>
      <w:szCs w:val="24"/>
      <w:lang w:eastAsia="cs-CZ"/>
    </w:rPr>
  </w:style>
  <w:style w:type="paragraph" w:styleId="Nadpis9">
    <w:name w:val="heading 9"/>
    <w:aliases w:val="Nadpis 91"/>
    <w:basedOn w:val="Normln"/>
    <w:link w:val="Nadpis9Char"/>
    <w:uiPriority w:val="99"/>
    <w:qFormat/>
    <w:rsid w:val="00906D1A"/>
    <w:pPr>
      <w:numPr>
        <w:ilvl w:val="8"/>
        <w:numId w:val="5"/>
      </w:numPr>
      <w:suppressAutoHyphens w:val="0"/>
      <w:spacing w:before="240" w:after="60"/>
      <w:jc w:val="left"/>
      <w:outlineLvl w:val="8"/>
    </w:pPr>
    <w:rPr>
      <w:rFonts w:eastAsia="Calibri"/>
      <w:sz w:val="22"/>
      <w:szCs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Chapter Char,NADPIS1 Char,adpis 1 Char,Kapitola Char,Kapitola1 Char,Kapitola2 Char,Kapitola3 Char,Kapitola4 Char,Kapitola5 Char,Kapitola11 Char,Kapitola21 Char,Kapitola31 Char,Kapitola41 Char,Kapitola6 Char,Kapitola12 Char"/>
    <w:basedOn w:val="Standardnpsmoodstavce"/>
    <w:link w:val="Nadpis1"/>
    <w:uiPriority w:val="99"/>
    <w:rsid w:val="00906D1A"/>
    <w:rPr>
      <w:rFonts w:ascii="Arial" w:hAnsi="Arial" w:cs="Arial"/>
      <w:sz w:val="22"/>
      <w:szCs w:val="22"/>
    </w:rPr>
  </w:style>
  <w:style w:type="character" w:customStyle="1" w:styleId="Nadpis2Char">
    <w:name w:val="Nadpis 2 Char"/>
    <w:aliases w:val="Outline2 Char Char,HAA-Section Char Char,Sub Heading Char Char,ignorer2 Char Char,Nadpis_2 Char Char,adpis 2 Char Char,Heading 2 Char Char,Nadpis 2 úroveň Char Char1,Outline2 Char1,HAA-Section Char1,Sub Heading Char1,ignorer2 Char1,h2 Char"/>
    <w:basedOn w:val="Standardnpsmoodstavce"/>
    <w:link w:val="Nadpis2"/>
    <w:uiPriority w:val="99"/>
    <w:rsid w:val="00906D1A"/>
    <w:rPr>
      <w:rFonts w:ascii="Arial" w:hAnsi="Arial" w:cs="Arial"/>
      <w:sz w:val="22"/>
      <w:szCs w:val="22"/>
    </w:rPr>
  </w:style>
  <w:style w:type="character" w:customStyle="1" w:styleId="Nadpis3Char">
    <w:name w:val="Nadpis 3 Char"/>
    <w:aliases w:val="Nadpis 3 Char2 Char,Nadpis 3 Char1 Char Char,Nadpis 3 Char Char Char Char,Obyeajný Char Char Char Char,H3 Char Char Char Char,Obyeajný Char1 Char Char,H3 Char1 Char Char,Styl Nadpis 3 Char Char Char Char,Heading 3 Char2 Char Char Char"/>
    <w:basedOn w:val="Standardnpsmoodstavce"/>
    <w:link w:val="Nadpis3"/>
    <w:uiPriority w:val="99"/>
    <w:rsid w:val="00906D1A"/>
    <w:rPr>
      <w:rFonts w:ascii="Arial" w:hAnsi="Arial" w:cs="Arial"/>
      <w:sz w:val="22"/>
      <w:szCs w:val="22"/>
    </w:rPr>
  </w:style>
  <w:style w:type="character" w:customStyle="1" w:styleId="Heading4Char">
    <w:name w:val="Heading 4 Char"/>
    <w:aliases w:val="1.podnadpis Char,H4 Char,Heading 4 Char2 Char,Heading 4 Char1 Char Char,Heading 4 Char Char Char Char,Heading 4 Char Char1 Char,1-1 Char,Odstavec 1 Char,Odstavec 11 Char,Odstavec 12 Char,Odstavec 13 Char,Odstavec 14 Char,Odstavec 111 Char"/>
    <w:basedOn w:val="Standardnpsmoodstavce"/>
    <w:uiPriority w:val="9"/>
    <w:semiHidden/>
    <w:rsid w:val="00B463E0"/>
    <w:rPr>
      <w:rFonts w:ascii="Calibri" w:eastAsia="Times New Roman" w:hAnsi="Calibri" w:cs="Times New Roman"/>
      <w:b/>
      <w:bCs/>
      <w:sz w:val="28"/>
      <w:szCs w:val="28"/>
      <w:lang w:eastAsia="ar-SA"/>
    </w:rPr>
  </w:style>
  <w:style w:type="character" w:customStyle="1" w:styleId="Nadpis5Char">
    <w:name w:val="Nadpis 5 Char"/>
    <w:aliases w:val="_2.podnadpis Char"/>
    <w:basedOn w:val="Standardnpsmoodstavce"/>
    <w:link w:val="Nadpis5"/>
    <w:uiPriority w:val="99"/>
    <w:rsid w:val="00906D1A"/>
    <w:rPr>
      <w:rFonts w:ascii="Arial" w:hAnsi="Arial"/>
      <w:i/>
      <w:iCs/>
      <w:sz w:val="26"/>
      <w:szCs w:val="26"/>
    </w:rPr>
  </w:style>
  <w:style w:type="character" w:customStyle="1" w:styleId="Nadpis6Char">
    <w:name w:val="Nadpis 6 Char"/>
    <w:basedOn w:val="Standardnpsmoodstavce"/>
    <w:link w:val="Nadpis6"/>
    <w:uiPriority w:val="99"/>
    <w:rsid w:val="00906D1A"/>
    <w:rPr>
      <w:rFonts w:ascii="Arial" w:hAnsi="Arial"/>
      <w:b/>
      <w:bCs/>
      <w:sz w:val="22"/>
      <w:szCs w:val="22"/>
    </w:rPr>
  </w:style>
  <w:style w:type="character" w:customStyle="1" w:styleId="Nadpis7Char">
    <w:name w:val="Nadpis 7 Char"/>
    <w:basedOn w:val="Standardnpsmoodstavce"/>
    <w:link w:val="Nadpis7"/>
    <w:uiPriority w:val="99"/>
    <w:rsid w:val="00906D1A"/>
    <w:rPr>
      <w:rFonts w:ascii="Arial" w:hAnsi="Arial"/>
      <w:sz w:val="24"/>
      <w:szCs w:val="24"/>
    </w:rPr>
  </w:style>
  <w:style w:type="character" w:customStyle="1" w:styleId="Nadpis8Char">
    <w:name w:val="Nadpis 8 Char"/>
    <w:basedOn w:val="Standardnpsmoodstavce"/>
    <w:link w:val="Nadpis8"/>
    <w:uiPriority w:val="99"/>
    <w:rsid w:val="00906D1A"/>
    <w:rPr>
      <w:rFonts w:ascii="Arial" w:hAnsi="Arial"/>
      <w:i/>
      <w:iCs/>
      <w:sz w:val="24"/>
      <w:szCs w:val="24"/>
    </w:rPr>
  </w:style>
  <w:style w:type="character" w:customStyle="1" w:styleId="Nadpis9Char">
    <w:name w:val="Nadpis 9 Char"/>
    <w:aliases w:val="Nadpis 91 Char"/>
    <w:basedOn w:val="Standardnpsmoodstavce"/>
    <w:link w:val="Nadpis9"/>
    <w:uiPriority w:val="99"/>
    <w:rsid w:val="00906D1A"/>
    <w:rPr>
      <w:rFonts w:ascii="Arial" w:hAnsi="Arial" w:cs="Arial"/>
      <w:sz w:val="22"/>
      <w:szCs w:val="22"/>
    </w:rPr>
  </w:style>
  <w:style w:type="paragraph" w:styleId="Zkladntext">
    <w:name w:val="Body Text"/>
    <w:basedOn w:val="Normln"/>
    <w:link w:val="ZkladntextChar"/>
    <w:uiPriority w:val="99"/>
    <w:rsid w:val="00294B8B"/>
    <w:rPr>
      <w:b/>
      <w:bCs/>
      <w:sz w:val="24"/>
      <w:szCs w:val="24"/>
    </w:rPr>
  </w:style>
  <w:style w:type="character" w:customStyle="1" w:styleId="ZkladntextChar">
    <w:name w:val="Základní text Char"/>
    <w:basedOn w:val="Standardnpsmoodstavce"/>
    <w:link w:val="Zkladntext"/>
    <w:uiPriority w:val="99"/>
    <w:rsid w:val="00294B8B"/>
    <w:rPr>
      <w:rFonts w:ascii="Arial" w:hAnsi="Arial" w:cs="Arial"/>
      <w:b/>
      <w:bCs/>
      <w:sz w:val="20"/>
      <w:szCs w:val="20"/>
      <w:lang w:eastAsia="ar-SA" w:bidi="ar-SA"/>
    </w:rPr>
  </w:style>
  <w:style w:type="paragraph" w:styleId="Nzev">
    <w:name w:val="Title"/>
    <w:basedOn w:val="Normln"/>
    <w:next w:val="Podtitul"/>
    <w:link w:val="NzevChar"/>
    <w:uiPriority w:val="99"/>
    <w:qFormat/>
    <w:rsid w:val="00294B8B"/>
    <w:pPr>
      <w:spacing w:line="264" w:lineRule="auto"/>
      <w:jc w:val="center"/>
    </w:pPr>
    <w:rPr>
      <w:rFonts w:ascii="Times New Roman" w:hAnsi="Times New Roman" w:cs="Times New Roman"/>
      <w:b/>
      <w:bCs/>
      <w:sz w:val="36"/>
      <w:szCs w:val="36"/>
    </w:rPr>
  </w:style>
  <w:style w:type="character" w:customStyle="1" w:styleId="NzevChar">
    <w:name w:val="Název Char"/>
    <w:basedOn w:val="Standardnpsmoodstavce"/>
    <w:link w:val="Nzev"/>
    <w:uiPriority w:val="99"/>
    <w:rsid w:val="00294B8B"/>
    <w:rPr>
      <w:rFonts w:ascii="Times New Roman" w:hAnsi="Times New Roman" w:cs="Times New Roman"/>
      <w:b/>
      <w:bCs/>
      <w:sz w:val="20"/>
      <w:szCs w:val="20"/>
      <w:lang w:eastAsia="ar-SA" w:bidi="ar-SA"/>
    </w:rPr>
  </w:style>
  <w:style w:type="paragraph" w:styleId="Podtitul">
    <w:name w:val="Subtitle"/>
    <w:basedOn w:val="Normln"/>
    <w:next w:val="Zkladntext"/>
    <w:link w:val="PodtitulChar"/>
    <w:uiPriority w:val="99"/>
    <w:qFormat/>
    <w:rsid w:val="00294B8B"/>
    <w:rPr>
      <w:rFonts w:ascii="Times New Roman" w:hAnsi="Times New Roman" w:cs="Times New Roman"/>
      <w:b/>
      <w:bCs/>
      <w:sz w:val="24"/>
      <w:szCs w:val="24"/>
    </w:rPr>
  </w:style>
  <w:style w:type="character" w:customStyle="1" w:styleId="PodtitulChar">
    <w:name w:val="Podtitul Char"/>
    <w:basedOn w:val="Standardnpsmoodstavce"/>
    <w:link w:val="Podtitul"/>
    <w:uiPriority w:val="99"/>
    <w:rsid w:val="00294B8B"/>
    <w:rPr>
      <w:rFonts w:ascii="Times New Roman" w:hAnsi="Times New Roman" w:cs="Times New Roman"/>
      <w:b/>
      <w:bCs/>
      <w:sz w:val="24"/>
      <w:szCs w:val="24"/>
      <w:lang w:eastAsia="ar-SA" w:bidi="ar-SA"/>
    </w:rPr>
  </w:style>
  <w:style w:type="paragraph" w:styleId="Zhlav">
    <w:name w:val="header"/>
    <w:basedOn w:val="Normln"/>
    <w:link w:val="ZhlavChar"/>
    <w:uiPriority w:val="99"/>
    <w:rsid w:val="004D61C0"/>
    <w:pPr>
      <w:tabs>
        <w:tab w:val="center" w:pos="4536"/>
        <w:tab w:val="right" w:pos="9072"/>
      </w:tabs>
    </w:pPr>
  </w:style>
  <w:style w:type="character" w:customStyle="1" w:styleId="ZhlavChar">
    <w:name w:val="Záhlaví Char"/>
    <w:basedOn w:val="Standardnpsmoodstavce"/>
    <w:link w:val="Zhlav"/>
    <w:uiPriority w:val="99"/>
    <w:rsid w:val="004D61C0"/>
    <w:rPr>
      <w:rFonts w:ascii="Arial" w:hAnsi="Arial" w:cs="Arial"/>
      <w:sz w:val="20"/>
      <w:szCs w:val="20"/>
      <w:lang w:eastAsia="ar-SA" w:bidi="ar-SA"/>
    </w:rPr>
  </w:style>
  <w:style w:type="paragraph" w:styleId="Zpat">
    <w:name w:val="footer"/>
    <w:basedOn w:val="Normln"/>
    <w:link w:val="ZpatChar"/>
    <w:uiPriority w:val="99"/>
    <w:rsid w:val="004D61C0"/>
    <w:pPr>
      <w:tabs>
        <w:tab w:val="center" w:pos="4536"/>
        <w:tab w:val="right" w:pos="9072"/>
      </w:tabs>
    </w:pPr>
  </w:style>
  <w:style w:type="character" w:customStyle="1" w:styleId="ZpatChar">
    <w:name w:val="Zápatí Char"/>
    <w:basedOn w:val="Standardnpsmoodstavce"/>
    <w:link w:val="Zpat"/>
    <w:uiPriority w:val="99"/>
    <w:rsid w:val="004D61C0"/>
    <w:rPr>
      <w:rFonts w:ascii="Arial" w:hAnsi="Arial" w:cs="Arial"/>
      <w:sz w:val="20"/>
      <w:szCs w:val="20"/>
      <w:lang w:eastAsia="ar-SA" w:bidi="ar-SA"/>
    </w:rPr>
  </w:style>
  <w:style w:type="paragraph" w:styleId="Odstavecseseznamem">
    <w:name w:val="List Paragraph"/>
    <w:aliases w:val="Smlouva-Odst."/>
    <w:basedOn w:val="Normln"/>
    <w:link w:val="OdstavecseseznamemChar"/>
    <w:uiPriority w:val="99"/>
    <w:qFormat/>
    <w:rsid w:val="00441619"/>
    <w:pPr>
      <w:suppressAutoHyphens w:val="0"/>
      <w:spacing w:after="200" w:line="276" w:lineRule="auto"/>
      <w:ind w:left="720"/>
      <w:contextualSpacing/>
      <w:jc w:val="left"/>
    </w:pPr>
    <w:rPr>
      <w:rFonts w:ascii="Calibri" w:eastAsia="Calibri" w:hAnsi="Calibri" w:cs="Calibri"/>
      <w:sz w:val="22"/>
      <w:szCs w:val="22"/>
      <w:lang w:eastAsia="en-US"/>
    </w:rPr>
  </w:style>
  <w:style w:type="character" w:customStyle="1" w:styleId="OdstavecseseznamemChar">
    <w:name w:val="Odstavec se seznamem Char"/>
    <w:aliases w:val="Smlouva-Odst. Char"/>
    <w:basedOn w:val="Standardnpsmoodstavce"/>
    <w:link w:val="Odstavecseseznamem"/>
    <w:uiPriority w:val="99"/>
    <w:rsid w:val="00441619"/>
    <w:rPr>
      <w:rFonts w:ascii="Calibri" w:eastAsia="Times New Roman" w:hAnsi="Calibri" w:cs="Calibri"/>
    </w:rPr>
  </w:style>
  <w:style w:type="paragraph" w:styleId="Bezmezer">
    <w:name w:val="No Spacing"/>
    <w:uiPriority w:val="99"/>
    <w:qFormat/>
    <w:rsid w:val="00441619"/>
    <w:rPr>
      <w:rFonts w:cs="Calibri"/>
      <w:sz w:val="22"/>
      <w:szCs w:val="22"/>
      <w:lang w:eastAsia="en-US"/>
    </w:rPr>
  </w:style>
  <w:style w:type="character" w:styleId="Siln">
    <w:name w:val="Strong"/>
    <w:basedOn w:val="Standardnpsmoodstavce"/>
    <w:uiPriority w:val="99"/>
    <w:qFormat/>
    <w:rsid w:val="00441619"/>
    <w:rPr>
      <w:b/>
      <w:bCs/>
    </w:rPr>
  </w:style>
  <w:style w:type="paragraph" w:customStyle="1" w:styleId="Default">
    <w:name w:val="Default"/>
    <w:rsid w:val="0011496D"/>
    <w:pPr>
      <w:autoSpaceDE w:val="0"/>
      <w:autoSpaceDN w:val="0"/>
      <w:adjustRightInd w:val="0"/>
    </w:pPr>
    <w:rPr>
      <w:rFonts w:ascii="Arial" w:eastAsia="Times New Roman" w:hAnsi="Arial" w:cs="Arial"/>
      <w:color w:val="000000"/>
      <w:sz w:val="24"/>
      <w:szCs w:val="24"/>
    </w:rPr>
  </w:style>
  <w:style w:type="character" w:customStyle="1" w:styleId="tsubjname">
    <w:name w:val="tsubjname"/>
    <w:basedOn w:val="Standardnpsmoodstavce"/>
    <w:rsid w:val="006C682D"/>
  </w:style>
  <w:style w:type="paragraph" w:styleId="Textbubliny">
    <w:name w:val="Balloon Text"/>
    <w:basedOn w:val="Normln"/>
    <w:link w:val="TextbublinyChar"/>
    <w:uiPriority w:val="99"/>
    <w:semiHidden/>
    <w:rsid w:val="002D54CA"/>
    <w:rPr>
      <w:rFonts w:ascii="Tahoma" w:hAnsi="Tahoma" w:cs="Tahoma"/>
      <w:sz w:val="16"/>
      <w:szCs w:val="16"/>
    </w:rPr>
  </w:style>
  <w:style w:type="character" w:customStyle="1" w:styleId="TextbublinyChar">
    <w:name w:val="Text bubliny Char"/>
    <w:basedOn w:val="Standardnpsmoodstavce"/>
    <w:link w:val="Textbubliny"/>
    <w:uiPriority w:val="99"/>
    <w:semiHidden/>
    <w:rsid w:val="002D54CA"/>
    <w:rPr>
      <w:rFonts w:ascii="Tahoma" w:hAnsi="Tahoma" w:cs="Tahoma"/>
      <w:sz w:val="16"/>
      <w:szCs w:val="16"/>
      <w:lang w:eastAsia="ar-SA" w:bidi="ar-SA"/>
    </w:rPr>
  </w:style>
  <w:style w:type="character" w:styleId="Hypertextovodkaz">
    <w:name w:val="Hyperlink"/>
    <w:basedOn w:val="Standardnpsmoodstavce"/>
    <w:uiPriority w:val="99"/>
    <w:rsid w:val="0039241C"/>
    <w:rPr>
      <w:rFonts w:cs="Times New Roman"/>
      <w:color w:val="0000FF"/>
      <w:u w:val="single"/>
    </w:rPr>
  </w:style>
  <w:style w:type="character" w:customStyle="1" w:styleId="Nadpis4Char">
    <w:name w:val="Nadpis 4 Char"/>
    <w:aliases w:val="1.podnadpis Char1,H4 Char1,Heading 4 Char2 Char1,Heading 4 Char1 Char Char1,Heading 4 Char Char Char Char1,Heading 4 Char Char1 Char1,1-1 Char1,Odstavec 1 Char1,Odstavec 11 Char1,Odstavec 12 Char1,Odstavec 13 Char1,Odstavec 14 Char1"/>
    <w:basedOn w:val="Standardnpsmoodstavce"/>
    <w:link w:val="Nadpis4"/>
    <w:uiPriority w:val="99"/>
    <w:rsid w:val="00906D1A"/>
    <w:rPr>
      <w:rFonts w:ascii="Arial" w:hAnsi="Arial"/>
      <w:sz w:val="28"/>
      <w:szCs w:val="28"/>
    </w:rPr>
  </w:style>
  <w:style w:type="paragraph" w:styleId="Normlnweb">
    <w:name w:val="Normal (Web)"/>
    <w:basedOn w:val="Normln"/>
    <w:uiPriority w:val="99"/>
    <w:rsid w:val="00BA2E2E"/>
    <w:pPr>
      <w:suppressAutoHyphens w:val="0"/>
      <w:jc w:val="left"/>
    </w:pPr>
    <w:rPr>
      <w:rFonts w:eastAsia="Calibri" w:cs="Times New Roman"/>
      <w:sz w:val="24"/>
      <w:szCs w:val="24"/>
      <w:lang w:eastAsia="cs-CZ"/>
    </w:rPr>
  </w:style>
  <w:style w:type="character" w:styleId="Odkaznakoment">
    <w:name w:val="annotation reference"/>
    <w:basedOn w:val="Standardnpsmoodstavce"/>
    <w:uiPriority w:val="99"/>
    <w:semiHidden/>
    <w:rsid w:val="00BA2E2E"/>
    <w:rPr>
      <w:rFonts w:cs="Times New Roman"/>
      <w:sz w:val="16"/>
      <w:szCs w:val="16"/>
    </w:rPr>
  </w:style>
  <w:style w:type="paragraph" w:styleId="Textkomente">
    <w:name w:val="annotation text"/>
    <w:basedOn w:val="Normln"/>
    <w:link w:val="TextkomenteChar"/>
    <w:uiPriority w:val="99"/>
    <w:rsid w:val="00BA2E2E"/>
    <w:pPr>
      <w:suppressAutoHyphens w:val="0"/>
      <w:jc w:val="left"/>
    </w:pPr>
    <w:rPr>
      <w:sz w:val="22"/>
      <w:szCs w:val="22"/>
      <w:lang w:eastAsia="cs-CZ"/>
    </w:rPr>
  </w:style>
  <w:style w:type="character" w:customStyle="1" w:styleId="TextkomenteChar">
    <w:name w:val="Text komentáře Char"/>
    <w:basedOn w:val="Standardnpsmoodstavce"/>
    <w:link w:val="Textkomente"/>
    <w:uiPriority w:val="99"/>
    <w:rsid w:val="00BA2E2E"/>
    <w:rPr>
      <w:rFonts w:ascii="Arial" w:hAnsi="Arial" w:cs="Arial"/>
      <w:sz w:val="20"/>
      <w:szCs w:val="20"/>
      <w:lang w:eastAsia="cs-CZ"/>
    </w:rPr>
  </w:style>
  <w:style w:type="table" w:styleId="Mkatabulky">
    <w:name w:val="Table Grid"/>
    <w:basedOn w:val="Normlntabulka"/>
    <w:uiPriority w:val="99"/>
    <w:rsid w:val="00BA2E2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rsid w:val="00BC3C17"/>
    <w:pPr>
      <w:suppressAutoHyphens/>
      <w:jc w:val="both"/>
    </w:pPr>
    <w:rPr>
      <w:b/>
      <w:bCs/>
      <w:sz w:val="20"/>
      <w:szCs w:val="20"/>
      <w:lang w:eastAsia="ar-SA"/>
    </w:rPr>
  </w:style>
  <w:style w:type="character" w:customStyle="1" w:styleId="PedmtkomenteChar">
    <w:name w:val="Předmět komentáře Char"/>
    <w:basedOn w:val="TextkomenteChar"/>
    <w:link w:val="Pedmtkomente"/>
    <w:uiPriority w:val="99"/>
    <w:semiHidden/>
    <w:rsid w:val="00BC3C17"/>
    <w:rPr>
      <w:rFonts w:ascii="Arial" w:hAnsi="Arial" w:cs="Arial"/>
      <w:b/>
      <w:bCs/>
      <w:sz w:val="20"/>
      <w:szCs w:val="20"/>
      <w:lang w:eastAsia="ar-SA" w:bidi="ar-SA"/>
    </w:rPr>
  </w:style>
  <w:style w:type="character" w:customStyle="1" w:styleId="detail">
    <w:name w:val="detail"/>
    <w:basedOn w:val="Standardnpsmoodstavce"/>
    <w:uiPriority w:val="99"/>
    <w:rsid w:val="00965574"/>
    <w:rPr>
      <w:rFonts w:cs="Times New Roman"/>
    </w:rPr>
  </w:style>
  <w:style w:type="paragraph" w:customStyle="1" w:styleId="NadpisVZ1">
    <w:name w:val="Nadpis VZ 1"/>
    <w:basedOn w:val="Odstavecseseznamem"/>
    <w:link w:val="NadpisVZ1Char"/>
    <w:qFormat/>
    <w:rsid w:val="00B06021"/>
    <w:pPr>
      <w:numPr>
        <w:numId w:val="6"/>
      </w:numPr>
      <w:shd w:val="clear" w:color="auto" w:fill="BFBFBF"/>
      <w:spacing w:after="0" w:line="240" w:lineRule="auto"/>
      <w:jc w:val="center"/>
    </w:pPr>
    <w:rPr>
      <w:rFonts w:ascii="Arial" w:eastAsia="Times New Roman" w:hAnsi="Arial" w:cs="Arial"/>
      <w:b/>
      <w:bCs/>
      <w:color w:val="0000FF"/>
      <w:sz w:val="24"/>
      <w:szCs w:val="24"/>
      <w:lang w:eastAsia="cs-CZ"/>
    </w:rPr>
  </w:style>
  <w:style w:type="paragraph" w:customStyle="1" w:styleId="NadpisVZ2">
    <w:name w:val="Nadpis VZ 2"/>
    <w:basedOn w:val="Odstavecseseznamem"/>
    <w:qFormat/>
    <w:rsid w:val="00B06021"/>
    <w:pPr>
      <w:numPr>
        <w:ilvl w:val="1"/>
        <w:numId w:val="6"/>
      </w:numPr>
      <w:spacing w:after="0" w:line="240" w:lineRule="auto"/>
      <w:ind w:left="567" w:hanging="567"/>
    </w:pPr>
    <w:rPr>
      <w:rFonts w:ascii="Arial" w:eastAsia="Times New Roman" w:hAnsi="Arial" w:cs="Arial"/>
      <w:b/>
      <w:bCs/>
      <w:color w:val="0000FF"/>
      <w:u w:val="single"/>
      <w:lang w:eastAsia="cs-CZ"/>
    </w:rPr>
  </w:style>
  <w:style w:type="character" w:customStyle="1" w:styleId="NadpisVZ1Char">
    <w:name w:val="Nadpis VZ 1 Char"/>
    <w:basedOn w:val="OdstavecseseznamemChar"/>
    <w:link w:val="NadpisVZ1"/>
    <w:rsid w:val="00B06021"/>
    <w:rPr>
      <w:rFonts w:ascii="Arial" w:eastAsia="Times New Roman" w:hAnsi="Arial" w:cs="Arial"/>
      <w:b/>
      <w:bCs/>
      <w:color w:val="0000FF"/>
      <w:sz w:val="24"/>
      <w:szCs w:val="24"/>
      <w:shd w:val="clear" w:color="auto" w:fill="BFBFBF"/>
    </w:rPr>
  </w:style>
  <w:style w:type="paragraph" w:customStyle="1" w:styleId="NadpisVZ3">
    <w:name w:val="Nadpis VZ 3"/>
    <w:basedOn w:val="NadpisVZ2"/>
    <w:qFormat/>
    <w:rsid w:val="00B06021"/>
    <w:pPr>
      <w:numPr>
        <w:ilvl w:val="2"/>
      </w:numPr>
      <w:autoSpaceDE w:val="0"/>
      <w:autoSpaceDN w:val="0"/>
      <w:adjustRightInd w:val="0"/>
      <w:spacing w:after="120"/>
      <w:ind w:left="851" w:hanging="851"/>
      <w:jc w:val="both"/>
    </w:pPr>
    <w:rPr>
      <w:color w:val="auto"/>
      <w:sz w:val="20"/>
      <w:szCs w:val="20"/>
      <w:u w:val="none"/>
    </w:rPr>
  </w:style>
  <w:style w:type="paragraph" w:customStyle="1" w:styleId="AAOdstavec">
    <w:name w:val="AA_Odstavec"/>
    <w:basedOn w:val="Normln"/>
    <w:uiPriority w:val="99"/>
    <w:rsid w:val="00E13AC8"/>
    <w:pPr>
      <w:suppressAutoHyphens w:val="0"/>
    </w:pPr>
    <w:rPr>
      <w:lang w:eastAsia="en-US"/>
    </w:rPr>
  </w:style>
  <w:style w:type="paragraph" w:customStyle="1" w:styleId="Styl">
    <w:name w:val="Styl"/>
    <w:uiPriority w:val="99"/>
    <w:rsid w:val="00E13AC8"/>
    <w:pPr>
      <w:widowControl w:val="0"/>
      <w:suppressAutoHyphens/>
      <w:autoSpaceDE w:val="0"/>
    </w:pPr>
    <w:rPr>
      <w:rFonts w:ascii="Arial" w:eastAsia="Times New Roman" w:hAnsi="Arial" w:cs="Arial"/>
      <w:sz w:val="24"/>
      <w:szCs w:val="24"/>
      <w:lang w:eastAsia="ar-SA"/>
    </w:rPr>
  </w:style>
  <w:style w:type="paragraph" w:customStyle="1" w:styleId="Nadpis11doobsahu">
    <w:name w:val="Nadpis 1.1 do obsahu"/>
    <w:basedOn w:val="Nadpis2"/>
    <w:uiPriority w:val="99"/>
    <w:rsid w:val="00A4515E"/>
    <w:pPr>
      <w:keepNext/>
      <w:tabs>
        <w:tab w:val="num" w:pos="1427"/>
      </w:tabs>
      <w:spacing w:before="120" w:after="120"/>
      <w:ind w:left="1427"/>
    </w:pPr>
    <w:rPr>
      <w:rFonts w:ascii="Calibri" w:eastAsia="Times New Roman" w:hAnsi="Calibri" w:cs="Calibri"/>
      <w:b/>
      <w:bCs/>
      <w:sz w:val="24"/>
      <w:szCs w:val="24"/>
    </w:rPr>
  </w:style>
  <w:style w:type="paragraph" w:customStyle="1" w:styleId="Text">
    <w:name w:val="Text"/>
    <w:basedOn w:val="Normln"/>
    <w:uiPriority w:val="99"/>
    <w:rsid w:val="0044469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right" w:pos="9923"/>
      </w:tabs>
      <w:autoSpaceDE w:val="0"/>
      <w:autoSpaceDN w:val="0"/>
      <w:adjustRightInd w:val="0"/>
      <w:spacing w:before="60" w:after="60"/>
      <w:ind w:firstLine="284"/>
      <w:textAlignment w:val="center"/>
    </w:pPr>
    <w:rPr>
      <w:rFonts w:ascii="Times New Roman" w:hAnsi="Times New Roman" w:cs="Times New Roman"/>
      <w:color w:val="000000"/>
      <w:lang w:eastAsia="cs-CZ"/>
    </w:rPr>
  </w:style>
  <w:style w:type="paragraph" w:styleId="Obsah6">
    <w:name w:val="toc 6"/>
    <w:basedOn w:val="Normln"/>
    <w:next w:val="Normln"/>
    <w:autoRedefine/>
    <w:uiPriority w:val="99"/>
    <w:semiHidden/>
    <w:rsid w:val="00AE1988"/>
    <w:pPr>
      <w:suppressAutoHyphens w:val="0"/>
      <w:ind w:left="1000"/>
      <w:jc w:val="left"/>
    </w:pPr>
    <w:rPr>
      <w:rFonts w:ascii="Calibri" w:hAnsi="Calibri" w:cs="Calibri"/>
      <w:sz w:val="18"/>
      <w:szCs w:val="18"/>
      <w:lang w:eastAsia="cs-CZ"/>
    </w:rPr>
  </w:style>
  <w:style w:type="paragraph" w:styleId="Obsah7">
    <w:name w:val="toc 7"/>
    <w:basedOn w:val="Normln"/>
    <w:next w:val="Normln"/>
    <w:autoRedefine/>
    <w:uiPriority w:val="99"/>
    <w:semiHidden/>
    <w:rsid w:val="00B72AB3"/>
    <w:pPr>
      <w:spacing w:after="100"/>
      <w:ind w:left="1200"/>
    </w:pPr>
  </w:style>
  <w:style w:type="paragraph" w:customStyle="1" w:styleId="Odstavecseseznamem1">
    <w:name w:val="Odstavec se seznamem1"/>
    <w:basedOn w:val="Normln"/>
    <w:uiPriority w:val="99"/>
    <w:rsid w:val="00584E9D"/>
    <w:pPr>
      <w:spacing w:after="200" w:line="276" w:lineRule="auto"/>
      <w:ind w:left="720"/>
      <w:jc w:val="left"/>
    </w:pPr>
    <w:rPr>
      <w:rFonts w:ascii="Calibri" w:hAnsi="Calibri" w:cs="Calibri"/>
      <w:kern w:val="1"/>
      <w:sz w:val="22"/>
      <w:szCs w:val="22"/>
      <w:lang w:eastAsia="cs-CZ"/>
    </w:rPr>
  </w:style>
  <w:style w:type="character" w:customStyle="1" w:styleId="nowrap">
    <w:name w:val="nowrap"/>
    <w:basedOn w:val="Standardnpsmoodstavce"/>
    <w:rsid w:val="00252636"/>
  </w:style>
  <w:style w:type="paragraph" w:customStyle="1" w:styleId="rove1">
    <w:name w:val="úroveň 1"/>
    <w:basedOn w:val="Normln"/>
    <w:next w:val="rove2"/>
    <w:uiPriority w:val="99"/>
    <w:rsid w:val="008F44DD"/>
    <w:pPr>
      <w:numPr>
        <w:numId w:val="14"/>
      </w:numPr>
      <w:suppressAutoHyphens w:val="0"/>
      <w:spacing w:before="480" w:after="240"/>
      <w:jc w:val="left"/>
    </w:pPr>
    <w:rPr>
      <w:rFonts w:ascii="Times New Roman" w:eastAsia="Calibri" w:hAnsi="Times New Roman" w:cs="Times New Roman"/>
      <w:b/>
      <w:bCs/>
      <w:sz w:val="24"/>
      <w:szCs w:val="24"/>
      <w:lang w:eastAsia="cs-CZ"/>
    </w:rPr>
  </w:style>
  <w:style w:type="paragraph" w:customStyle="1" w:styleId="rove2">
    <w:name w:val="úroveň 2"/>
    <w:basedOn w:val="Normln"/>
    <w:uiPriority w:val="99"/>
    <w:rsid w:val="008F44DD"/>
    <w:pPr>
      <w:numPr>
        <w:ilvl w:val="1"/>
        <w:numId w:val="14"/>
      </w:numPr>
      <w:suppressAutoHyphens w:val="0"/>
      <w:spacing w:after="120"/>
    </w:pPr>
    <w:rPr>
      <w:rFonts w:ascii="Times New Roman" w:eastAsia="Calibri" w:hAnsi="Times New Roman" w:cs="Times New Roman"/>
      <w:sz w:val="24"/>
      <w:szCs w:val="24"/>
      <w:lang w:eastAsia="cs-CZ"/>
    </w:rPr>
  </w:style>
  <w:style w:type="paragraph" w:customStyle="1" w:styleId="slovn1">
    <w:name w:val="Číslování 1"/>
    <w:basedOn w:val="Normln"/>
    <w:uiPriority w:val="99"/>
    <w:rsid w:val="00EC66B3"/>
    <w:pPr>
      <w:widowControl w:val="0"/>
      <w:numPr>
        <w:numId w:val="15"/>
      </w:numPr>
      <w:spacing w:after="170"/>
    </w:pPr>
    <w:rPr>
      <w:rFonts w:eastAsia="Calibri"/>
      <w:sz w:val="22"/>
      <w:szCs w:val="22"/>
      <w:lang w:eastAsia="cs-CZ"/>
    </w:rPr>
  </w:style>
  <w:style w:type="character" w:customStyle="1" w:styleId="jmeno">
    <w:name w:val="jmeno"/>
    <w:basedOn w:val="Standardnpsmoodstavce"/>
    <w:rsid w:val="002F47E2"/>
  </w:style>
  <w:style w:type="character" w:customStyle="1" w:styleId="Zstupntext1">
    <w:name w:val="Zástupný text1"/>
    <w:uiPriority w:val="99"/>
    <w:semiHidden/>
    <w:rsid w:val="00AE795B"/>
    <w:rPr>
      <w:rFonts w:cs="Times New Roman"/>
      <w:color w:val="808080"/>
    </w:rPr>
  </w:style>
  <w:style w:type="paragraph" w:styleId="Textpoznpodarou">
    <w:name w:val="footnote text"/>
    <w:basedOn w:val="Normln"/>
    <w:link w:val="TextpoznpodarouChar"/>
    <w:uiPriority w:val="99"/>
    <w:semiHidden/>
    <w:unhideWhenUsed/>
    <w:rsid w:val="007A3ADE"/>
    <w:pPr>
      <w:suppressAutoHyphens w:val="0"/>
    </w:pPr>
    <w:rPr>
      <w:rFonts w:asciiTheme="minorHAnsi" w:eastAsiaTheme="minorHAnsi" w:hAnsiTheme="minorHAnsi" w:cstheme="minorBidi"/>
      <w:lang w:eastAsia="en-US"/>
    </w:rPr>
  </w:style>
  <w:style w:type="character" w:customStyle="1" w:styleId="TextpoznpodarouChar">
    <w:name w:val="Text pozn. pod čarou Char"/>
    <w:basedOn w:val="Standardnpsmoodstavce"/>
    <w:link w:val="Textpoznpodarou"/>
    <w:uiPriority w:val="99"/>
    <w:semiHidden/>
    <w:rsid w:val="007A3ADE"/>
    <w:rPr>
      <w:rFonts w:asciiTheme="minorHAnsi" w:eastAsiaTheme="minorHAnsi" w:hAnsiTheme="minorHAnsi" w:cstheme="minorBidi"/>
      <w:lang w:eastAsia="en-US"/>
    </w:rPr>
  </w:style>
  <w:style w:type="character" w:styleId="Znakapoznpodarou">
    <w:name w:val="footnote reference"/>
    <w:basedOn w:val="Standardnpsmoodstavce"/>
    <w:uiPriority w:val="99"/>
    <w:semiHidden/>
    <w:unhideWhenUsed/>
    <w:rsid w:val="007A3AD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7249065">
      <w:marLeft w:val="0"/>
      <w:marRight w:val="0"/>
      <w:marTop w:val="0"/>
      <w:marBottom w:val="0"/>
      <w:divBdr>
        <w:top w:val="none" w:sz="0" w:space="0" w:color="auto"/>
        <w:left w:val="none" w:sz="0" w:space="0" w:color="auto"/>
        <w:bottom w:val="none" w:sz="0" w:space="0" w:color="auto"/>
        <w:right w:val="none" w:sz="0" w:space="0" w:color="auto"/>
      </w:divBdr>
    </w:div>
    <w:div w:id="127724906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eithaml@nemkt.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apek@nemkt.cz"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info@nemkt.cz" TargetMode="External"/><Relationship Id="rId4" Type="http://schemas.openxmlformats.org/officeDocument/2006/relationships/settings" Target="settings.xml"/><Relationship Id="rId9" Type="http://schemas.openxmlformats.org/officeDocument/2006/relationships/hyperlink" Target="mailto:jakl@nemkt.cz"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585EC1-0FFA-46A2-8C3B-C86C90A4F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9</Pages>
  <Words>4496</Words>
  <Characters>26528</Characters>
  <Application>Microsoft Office Word</Application>
  <DocSecurity>0</DocSecurity>
  <Lines>221</Lines>
  <Paragraphs>61</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30963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Bronislav Bočko</dc:creator>
  <cp:lastModifiedBy>Pavlína Vokurková</cp:lastModifiedBy>
  <cp:revision>5</cp:revision>
  <cp:lastPrinted>2018-08-06T07:51:00Z</cp:lastPrinted>
  <dcterms:created xsi:type="dcterms:W3CDTF">2018-08-06T07:51:00Z</dcterms:created>
  <dcterms:modified xsi:type="dcterms:W3CDTF">2018-08-07T09:37:00Z</dcterms:modified>
</cp:coreProperties>
</file>